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BF6" w:rsidRDefault="00BA0BF6" w:rsidP="00BA0BF6">
      <w:pPr>
        <w:tabs>
          <w:tab w:val="center" w:pos="4680"/>
          <w:tab w:val="right" w:pos="9360"/>
        </w:tabs>
        <w:jc w:val="center"/>
        <w:rPr>
          <w:rFonts w:ascii="Arial" w:hAnsi="Arial" w:cs="Arial"/>
        </w:rPr>
      </w:pPr>
    </w:p>
    <w:p w:rsidR="00BA0BF6" w:rsidRPr="00805014" w:rsidRDefault="00BA0BF6" w:rsidP="00BA0BF6">
      <w:pPr>
        <w:tabs>
          <w:tab w:val="center" w:pos="4680"/>
          <w:tab w:val="right" w:pos="9360"/>
        </w:tabs>
        <w:jc w:val="center"/>
        <w:rPr>
          <w:rFonts w:ascii="Arial" w:hAnsi="Arial" w:cs="Arial"/>
        </w:rPr>
      </w:pPr>
      <w:r w:rsidRPr="00805014">
        <w:rPr>
          <w:rFonts w:ascii="Arial" w:hAnsi="Arial" w:cs="Arial"/>
        </w:rPr>
        <w:tab/>
      </w:r>
      <w:r w:rsidR="002C73F2" w:rsidRPr="00805014">
        <w:rPr>
          <w:b/>
          <w:sz w:val="38"/>
          <w:szCs w:val="38"/>
          <w:lang w:val="en-CA"/>
        </w:rPr>
        <w:fldChar w:fldCharType="begin"/>
      </w:r>
      <w:r w:rsidRPr="00805014">
        <w:rPr>
          <w:b/>
          <w:sz w:val="38"/>
          <w:szCs w:val="38"/>
          <w:lang w:val="en-CA"/>
        </w:rPr>
        <w:instrText xml:space="preserve"> SEQ CHAPTER \h \r 1</w:instrText>
      </w:r>
      <w:r w:rsidR="002C73F2" w:rsidRPr="00805014">
        <w:rPr>
          <w:b/>
          <w:sz w:val="38"/>
          <w:szCs w:val="38"/>
          <w:lang w:val="en-CA"/>
        </w:rPr>
        <w:fldChar w:fldCharType="end"/>
      </w:r>
      <w:r w:rsidRPr="00805014">
        <w:rPr>
          <w:rFonts w:ascii="Arial" w:hAnsi="Arial" w:cs="Arial"/>
          <w:b/>
          <w:sz w:val="38"/>
          <w:szCs w:val="38"/>
        </w:rPr>
        <w:t>NRC INSPECTION MANUAL</w:t>
      </w:r>
      <w:r w:rsidRPr="00805014">
        <w:rPr>
          <w:rFonts w:ascii="Arial" w:hAnsi="Arial" w:cs="Arial"/>
          <w:sz w:val="38"/>
          <w:szCs w:val="38"/>
        </w:rPr>
        <w:tab/>
      </w:r>
      <w:r w:rsidRPr="00805014">
        <w:rPr>
          <w:rFonts w:ascii="Arial" w:hAnsi="Arial" w:cs="Arial"/>
        </w:rPr>
        <w:t>I</w:t>
      </w:r>
      <w:r>
        <w:rPr>
          <w:rFonts w:ascii="Arial" w:hAnsi="Arial" w:cs="Arial"/>
        </w:rPr>
        <w:t>RIB</w:t>
      </w:r>
    </w:p>
    <w:p w:rsidR="00BA0BF6" w:rsidRPr="00805014" w:rsidRDefault="00BA0BF6" w:rsidP="00BA0BF6">
      <w:pPr>
        <w:pBdr>
          <w:top w:val="single" w:sz="18" w:space="1" w:color="auto"/>
          <w:bottom w:val="single" w:sz="18" w:space="1" w:color="auto"/>
        </w:pBdr>
        <w:jc w:val="center"/>
        <w:rPr>
          <w:rFonts w:ascii="Arial" w:hAnsi="Arial" w:cs="Arial"/>
        </w:rPr>
      </w:pPr>
      <w:r w:rsidRPr="00805014">
        <w:rPr>
          <w:rFonts w:ascii="Arial" w:hAnsi="Arial" w:cs="Arial"/>
        </w:rPr>
        <w:t xml:space="preserve">INSPECTION PROCEDURE </w:t>
      </w:r>
      <w:r>
        <w:rPr>
          <w:rFonts w:ascii="Arial" w:hAnsi="Arial" w:cs="Arial"/>
        </w:rPr>
        <w:t>71153</w:t>
      </w:r>
    </w:p>
    <w:p w:rsidR="00BA0BF6" w:rsidRPr="00805014" w:rsidRDefault="00BA0BF6" w:rsidP="00BA0BF6">
      <w:pPr>
        <w:rPr>
          <w:rFonts w:ascii="Arial" w:hAnsi="Arial" w:cs="Arial"/>
        </w:rPr>
      </w:pPr>
    </w:p>
    <w:p w:rsidR="000A5D61" w:rsidRDefault="000A5D61" w:rsidP="000A5D61">
      <w:pPr>
        <w:jc w:val="center"/>
        <w:rPr>
          <w:rFonts w:ascii="Arial" w:hAnsi="Arial" w:cs="Arial"/>
          <w:sz w:val="24"/>
          <w:szCs w:val="24"/>
        </w:rPr>
      </w:pPr>
      <w:r>
        <w:rPr>
          <w:rFonts w:ascii="Arial" w:hAnsi="Arial" w:cs="Arial"/>
          <w:sz w:val="24"/>
          <w:szCs w:val="24"/>
        </w:rPr>
        <w:t>FOLLOW</w:t>
      </w:r>
      <w:ins w:id="0" w:author="Author" w:date="2011-04-08T08:33:00Z">
        <w:r w:rsidR="00BA0BF6">
          <w:rPr>
            <w:rFonts w:ascii="Arial" w:hAnsi="Arial" w:cs="Arial"/>
            <w:sz w:val="24"/>
            <w:szCs w:val="24"/>
          </w:rPr>
          <w:t>-</w:t>
        </w:r>
      </w:ins>
      <w:r>
        <w:rPr>
          <w:rFonts w:ascii="Arial" w:hAnsi="Arial" w:cs="Arial"/>
          <w:sz w:val="24"/>
          <w:szCs w:val="24"/>
        </w:rPr>
        <w:t>UP OF EVENTS AND NOTICES OF ENFORCEMENT DISCRETION</w:t>
      </w:r>
    </w:p>
    <w:p w:rsidR="00811EF0" w:rsidRDefault="00811EF0" w:rsidP="00811EF0">
      <w:pPr>
        <w:jc w:val="center"/>
        <w:rPr>
          <w:rFonts w:ascii="Arial" w:hAnsi="Arial" w:cs="Arial"/>
          <w:sz w:val="24"/>
          <w:szCs w:val="24"/>
        </w:rPr>
      </w:pPr>
    </w:p>
    <w:p w:rsidR="00811EF0" w:rsidRDefault="00811EF0" w:rsidP="00811EF0">
      <w:pPr>
        <w:rPr>
          <w:rFonts w:ascii="Arial" w:hAnsi="Arial" w:cs="Arial"/>
          <w:sz w:val="24"/>
          <w:szCs w:val="24"/>
        </w:rPr>
      </w:pPr>
    </w:p>
    <w:p w:rsidR="00811EF0" w:rsidRDefault="00811EF0" w:rsidP="003342E2">
      <w:pPr>
        <w:tabs>
          <w:tab w:val="left" w:pos="3240"/>
        </w:tabs>
        <w:rPr>
          <w:rFonts w:ascii="Arial" w:hAnsi="Arial" w:cs="Arial"/>
          <w:sz w:val="24"/>
          <w:szCs w:val="24"/>
        </w:rPr>
      </w:pPr>
      <w:r>
        <w:rPr>
          <w:rFonts w:ascii="Arial" w:hAnsi="Arial" w:cs="Arial"/>
          <w:sz w:val="24"/>
          <w:szCs w:val="24"/>
        </w:rPr>
        <w:t>PROGRAM APPLICABILITY</w:t>
      </w:r>
      <w:ins w:id="1" w:author="Author" w:date="2011-04-08T10:13:00Z">
        <w:r w:rsidR="003342E2">
          <w:rPr>
            <w:rFonts w:ascii="Arial" w:hAnsi="Arial" w:cs="Arial"/>
            <w:sz w:val="24"/>
            <w:szCs w:val="24"/>
          </w:rPr>
          <w:t>:</w:t>
        </w:r>
        <w:r w:rsidR="003342E2">
          <w:rPr>
            <w:rFonts w:ascii="Arial" w:hAnsi="Arial" w:cs="Arial"/>
            <w:sz w:val="24"/>
            <w:szCs w:val="24"/>
          </w:rPr>
          <w:tab/>
        </w:r>
      </w:ins>
      <w:r>
        <w:rPr>
          <w:rFonts w:ascii="Arial" w:hAnsi="Arial" w:cs="Arial"/>
          <w:sz w:val="24"/>
          <w:szCs w:val="24"/>
        </w:rPr>
        <w:t>2515</w:t>
      </w:r>
    </w:p>
    <w:p w:rsidR="00811EF0" w:rsidRDefault="00811EF0" w:rsidP="00811EF0">
      <w:pPr>
        <w:rPr>
          <w:rFonts w:ascii="Arial" w:hAnsi="Arial" w:cs="Arial"/>
          <w:sz w:val="24"/>
          <w:szCs w:val="24"/>
        </w:rPr>
      </w:pPr>
    </w:p>
    <w:p w:rsidR="00811EF0" w:rsidRDefault="00811EF0" w:rsidP="00811EF0">
      <w:pPr>
        <w:rPr>
          <w:ins w:id="2" w:author="Author" w:date="2011-04-08T10:12:00Z"/>
          <w:rFonts w:ascii="Arial" w:hAnsi="Arial" w:cs="Arial"/>
          <w:sz w:val="24"/>
          <w:szCs w:val="24"/>
        </w:rPr>
      </w:pPr>
    </w:p>
    <w:p w:rsidR="003342E2" w:rsidRDefault="003342E2" w:rsidP="003342E2">
      <w:pPr>
        <w:tabs>
          <w:tab w:val="left" w:pos="3240"/>
        </w:tabs>
        <w:rPr>
          <w:ins w:id="3" w:author="Author" w:date="2011-04-08T10:13:00Z"/>
          <w:rFonts w:ascii="Arial" w:hAnsi="Arial" w:cs="Arial"/>
          <w:sz w:val="24"/>
          <w:szCs w:val="24"/>
        </w:rPr>
      </w:pPr>
      <w:ins w:id="4" w:author="Author" w:date="2011-04-08T10:12:00Z">
        <w:r>
          <w:rPr>
            <w:rFonts w:ascii="Arial" w:hAnsi="Arial" w:cs="Arial"/>
            <w:sz w:val="24"/>
            <w:szCs w:val="24"/>
          </w:rPr>
          <w:t>EFFECTIVE DATE:</w:t>
        </w:r>
        <w:r>
          <w:rPr>
            <w:rFonts w:ascii="Arial" w:hAnsi="Arial" w:cs="Arial"/>
            <w:sz w:val="24"/>
            <w:szCs w:val="24"/>
          </w:rPr>
          <w:tab/>
        </w:r>
      </w:ins>
      <w:ins w:id="5" w:author="Author" w:date="2011-04-08T10:13:00Z">
        <w:r>
          <w:rPr>
            <w:rFonts w:ascii="Arial" w:hAnsi="Arial" w:cs="Arial"/>
            <w:sz w:val="24"/>
            <w:szCs w:val="24"/>
          </w:rPr>
          <w:t>January 1, 2012</w:t>
        </w:r>
      </w:ins>
    </w:p>
    <w:p w:rsidR="003342E2" w:rsidRDefault="003342E2" w:rsidP="003342E2">
      <w:pPr>
        <w:tabs>
          <w:tab w:val="left" w:pos="3240"/>
        </w:tabs>
        <w:rPr>
          <w:ins w:id="6" w:author="Author" w:date="2011-04-08T10:14:00Z"/>
          <w:rFonts w:ascii="Arial" w:hAnsi="Arial" w:cs="Arial"/>
          <w:sz w:val="24"/>
          <w:szCs w:val="24"/>
        </w:rPr>
      </w:pPr>
    </w:p>
    <w:p w:rsidR="003342E2" w:rsidRDefault="003342E2" w:rsidP="003342E2">
      <w:pPr>
        <w:tabs>
          <w:tab w:val="left" w:pos="3240"/>
        </w:tabs>
        <w:rPr>
          <w:rFonts w:ascii="Arial" w:hAnsi="Arial" w:cs="Arial"/>
          <w:sz w:val="24"/>
          <w:szCs w:val="24"/>
        </w:rPr>
      </w:pPr>
    </w:p>
    <w:p w:rsidR="00811EF0" w:rsidRDefault="00811EF0" w:rsidP="003342E2">
      <w:pPr>
        <w:tabs>
          <w:tab w:val="left" w:pos="3240"/>
        </w:tabs>
        <w:rPr>
          <w:rFonts w:ascii="Arial" w:hAnsi="Arial" w:cs="Arial"/>
          <w:sz w:val="24"/>
          <w:szCs w:val="24"/>
        </w:rPr>
      </w:pPr>
      <w:r>
        <w:rPr>
          <w:rFonts w:ascii="Arial" w:hAnsi="Arial" w:cs="Arial"/>
          <w:sz w:val="24"/>
          <w:szCs w:val="24"/>
        </w:rPr>
        <w:t>CORNERSTONES</w:t>
      </w:r>
      <w:ins w:id="7" w:author="Author" w:date="2011-04-08T10:14:00Z">
        <w:r w:rsidR="003342E2">
          <w:rPr>
            <w:rFonts w:ascii="Arial" w:hAnsi="Arial" w:cs="Arial"/>
            <w:sz w:val="24"/>
            <w:szCs w:val="24"/>
          </w:rPr>
          <w:t>:</w:t>
        </w:r>
        <w:r w:rsidR="003342E2">
          <w:rPr>
            <w:rFonts w:ascii="Arial" w:hAnsi="Arial" w:cs="Arial"/>
            <w:sz w:val="24"/>
            <w:szCs w:val="24"/>
          </w:rPr>
          <w:tab/>
        </w:r>
      </w:ins>
      <w:r>
        <w:rPr>
          <w:rFonts w:ascii="Arial" w:hAnsi="Arial" w:cs="Arial"/>
          <w:sz w:val="24"/>
          <w:szCs w:val="24"/>
        </w:rPr>
        <w:t>ALL</w:t>
      </w:r>
    </w:p>
    <w:p w:rsidR="00811EF0" w:rsidRDefault="00811EF0" w:rsidP="00811EF0">
      <w:pPr>
        <w:rPr>
          <w:rFonts w:ascii="Arial" w:hAnsi="Arial" w:cs="Arial"/>
          <w:sz w:val="24"/>
          <w:szCs w:val="24"/>
        </w:rPr>
      </w:pPr>
    </w:p>
    <w:p w:rsidR="00811EF0" w:rsidRDefault="00811EF0" w:rsidP="00E3512D">
      <w:pPr>
        <w:jc w:val="both"/>
        <w:rPr>
          <w:ins w:id="8" w:author="Author" w:date="2011-04-08T10:14:00Z"/>
          <w:rFonts w:ascii="Arial" w:hAnsi="Arial" w:cs="Arial"/>
          <w:sz w:val="24"/>
          <w:szCs w:val="24"/>
        </w:rPr>
      </w:pPr>
    </w:p>
    <w:p w:rsidR="003342E2" w:rsidRPr="00153C66" w:rsidRDefault="003342E2" w:rsidP="00153C66">
      <w:pPr>
        <w:tabs>
          <w:tab w:val="left" w:pos="3240"/>
        </w:tabs>
        <w:ind w:left="3240" w:hanging="3240"/>
        <w:jc w:val="both"/>
        <w:rPr>
          <w:ins w:id="9" w:author="Author" w:date="2011-04-08T10:14:00Z"/>
          <w:rFonts w:ascii="Arial" w:hAnsi="Arial" w:cs="Arial"/>
          <w:sz w:val="24"/>
          <w:szCs w:val="24"/>
        </w:rPr>
      </w:pPr>
      <w:ins w:id="10" w:author="Author" w:date="2011-04-08T10:14:00Z">
        <w:r>
          <w:rPr>
            <w:rFonts w:ascii="Arial" w:hAnsi="Arial" w:cs="Arial"/>
            <w:sz w:val="24"/>
            <w:szCs w:val="24"/>
          </w:rPr>
          <w:t xml:space="preserve">INSPECTION </w:t>
        </w:r>
        <w:r w:rsidRPr="00153C66">
          <w:rPr>
            <w:rFonts w:ascii="Arial" w:hAnsi="Arial" w:cs="Arial"/>
            <w:sz w:val="24"/>
            <w:szCs w:val="24"/>
          </w:rPr>
          <w:t>BASIS:</w:t>
        </w:r>
      </w:ins>
      <w:ins w:id="11" w:author="Author" w:date="2011-04-08T13:43:00Z">
        <w:r w:rsidR="004A3E49" w:rsidRPr="00153C66">
          <w:rPr>
            <w:rFonts w:ascii="Arial" w:hAnsi="Arial" w:cs="Arial"/>
            <w:sz w:val="24"/>
            <w:szCs w:val="24"/>
          </w:rPr>
          <w:tab/>
        </w:r>
      </w:ins>
      <w:ins w:id="12" w:author="Author" w:date="2011-04-08T13:46:00Z">
        <w:r w:rsidR="004A3E49" w:rsidRPr="00153C66">
          <w:rPr>
            <w:rFonts w:ascii="Arial" w:hAnsi="Arial" w:cs="Arial"/>
            <w:sz w:val="24"/>
            <w:szCs w:val="24"/>
          </w:rPr>
          <w:t>In accordance with Management Directive</w:t>
        </w:r>
      </w:ins>
      <w:ins w:id="13" w:author="Author" w:date="2011-04-08T13:50:00Z">
        <w:r w:rsidR="004A3E49" w:rsidRPr="00153C66">
          <w:rPr>
            <w:rFonts w:ascii="Arial" w:hAnsi="Arial" w:cs="Arial"/>
            <w:sz w:val="24"/>
            <w:szCs w:val="24"/>
          </w:rPr>
          <w:t xml:space="preserve"> (MD) </w:t>
        </w:r>
      </w:ins>
      <w:ins w:id="14" w:author="Author" w:date="2011-04-08T13:46:00Z">
        <w:r w:rsidR="004A3E49" w:rsidRPr="00153C66">
          <w:rPr>
            <w:rFonts w:ascii="Arial" w:hAnsi="Arial" w:cs="Arial"/>
            <w:sz w:val="24"/>
            <w:szCs w:val="24"/>
          </w:rPr>
          <w:t xml:space="preserve">8.3, "NRC Incident Investigation Program", </w:t>
        </w:r>
      </w:ins>
      <w:ins w:id="15" w:author="Author" w:date="2011-04-08T13:53:00Z">
        <w:r w:rsidR="00153C66">
          <w:rPr>
            <w:rFonts w:ascii="Arial" w:hAnsi="Arial" w:cs="Arial"/>
            <w:sz w:val="24"/>
            <w:szCs w:val="24"/>
          </w:rPr>
          <w:t>Nuclear Regulatory Commission (</w:t>
        </w:r>
      </w:ins>
      <w:ins w:id="16" w:author="Author" w:date="2011-04-08T13:46:00Z">
        <w:r w:rsidR="004A3E49" w:rsidRPr="00153C66">
          <w:rPr>
            <w:rFonts w:ascii="Arial" w:hAnsi="Arial" w:cs="Arial"/>
            <w:sz w:val="24"/>
            <w:szCs w:val="24"/>
          </w:rPr>
          <w:t>NRC</w:t>
        </w:r>
      </w:ins>
      <w:ins w:id="17" w:author="Author" w:date="2011-04-08T13:53:00Z">
        <w:r w:rsidR="00153C66">
          <w:rPr>
            <w:rFonts w:ascii="Arial" w:hAnsi="Arial" w:cs="Arial"/>
            <w:sz w:val="24"/>
            <w:szCs w:val="24"/>
          </w:rPr>
          <w:t>)</w:t>
        </w:r>
      </w:ins>
      <w:ins w:id="18" w:author="Author" w:date="2011-04-08T13:46:00Z">
        <w:r w:rsidR="004A3E49" w:rsidRPr="00153C66">
          <w:rPr>
            <w:rFonts w:ascii="Arial" w:hAnsi="Arial" w:cs="Arial"/>
            <w:sz w:val="24"/>
            <w:szCs w:val="24"/>
          </w:rPr>
          <w:t xml:space="preserve"> management makes decisions regarding the level of investigatory response for a significant operational event or degraded condition. </w:t>
        </w:r>
      </w:ins>
      <w:ins w:id="19" w:author="Author" w:date="2011-04-08T13:51:00Z">
        <w:r w:rsidR="00153C66" w:rsidRPr="00153C66">
          <w:rPr>
            <w:rFonts w:ascii="Arial" w:hAnsi="Arial" w:cs="Arial"/>
            <w:sz w:val="24"/>
            <w:szCs w:val="24"/>
          </w:rPr>
          <w:t xml:space="preserve"> </w:t>
        </w:r>
      </w:ins>
      <w:ins w:id="20" w:author="Author" w:date="2011-04-08T13:46:00Z">
        <w:r w:rsidR="004A3E49" w:rsidRPr="00153C66">
          <w:rPr>
            <w:rFonts w:ascii="Arial" w:hAnsi="Arial" w:cs="Arial"/>
            <w:sz w:val="24"/>
            <w:szCs w:val="24"/>
          </w:rPr>
          <w:t xml:space="preserve">These decisions are based upon deterministic and risk criteria. On-site inspectors review plant status and equipment/operator performance in order to provide inputs to </w:t>
        </w:r>
      </w:ins>
      <w:ins w:id="21" w:author="Author" w:date="2011-04-08T13:53:00Z">
        <w:r w:rsidR="00153C66">
          <w:rPr>
            <w:rFonts w:ascii="Arial" w:hAnsi="Arial" w:cs="Arial"/>
            <w:sz w:val="24"/>
            <w:szCs w:val="24"/>
          </w:rPr>
          <w:t>NRC</w:t>
        </w:r>
      </w:ins>
      <w:ins w:id="22" w:author="Author" w:date="2011-04-08T13:46:00Z">
        <w:r w:rsidR="004A3E49" w:rsidRPr="00153C66">
          <w:rPr>
            <w:rFonts w:ascii="Arial" w:hAnsi="Arial" w:cs="Arial"/>
            <w:sz w:val="24"/>
            <w:szCs w:val="24"/>
          </w:rPr>
          <w:t xml:space="preserve"> management and risk analysts as required to evaluate event/degraded condition regarding the deterministic and risk criteria.</w:t>
        </w:r>
      </w:ins>
    </w:p>
    <w:p w:rsidR="003342E2" w:rsidRDefault="003342E2" w:rsidP="00E3512D">
      <w:pPr>
        <w:jc w:val="both"/>
        <w:rPr>
          <w:ins w:id="23" w:author="Author" w:date="2011-04-08T10:14:00Z"/>
          <w:rFonts w:ascii="Arial" w:hAnsi="Arial" w:cs="Arial"/>
          <w:sz w:val="24"/>
          <w:szCs w:val="24"/>
        </w:rPr>
      </w:pPr>
    </w:p>
    <w:p w:rsidR="003342E2" w:rsidRDefault="003342E2" w:rsidP="00153C66">
      <w:pPr>
        <w:tabs>
          <w:tab w:val="left" w:pos="3240"/>
        </w:tabs>
        <w:ind w:left="3240" w:hanging="3240"/>
        <w:jc w:val="both"/>
        <w:rPr>
          <w:ins w:id="24" w:author="Author" w:date="2011-04-08T10:14:00Z"/>
          <w:rFonts w:ascii="Arial" w:hAnsi="Arial" w:cs="Arial"/>
          <w:sz w:val="24"/>
          <w:szCs w:val="24"/>
        </w:rPr>
      </w:pPr>
    </w:p>
    <w:p w:rsidR="003342E2" w:rsidRDefault="003342E2" w:rsidP="00153C66">
      <w:pPr>
        <w:tabs>
          <w:tab w:val="left" w:pos="3240"/>
        </w:tabs>
        <w:ind w:left="3240" w:hanging="3240"/>
        <w:jc w:val="both"/>
        <w:rPr>
          <w:ins w:id="25" w:author="Author" w:date="2011-04-08T10:15:00Z"/>
          <w:rFonts w:ascii="Arial" w:hAnsi="Arial" w:cs="Arial"/>
          <w:sz w:val="24"/>
          <w:szCs w:val="24"/>
        </w:rPr>
      </w:pPr>
      <w:ins w:id="26" w:author="Author" w:date="2011-04-08T10:14:00Z">
        <w:r>
          <w:rPr>
            <w:rFonts w:ascii="Arial" w:hAnsi="Arial" w:cs="Arial"/>
            <w:sz w:val="24"/>
            <w:szCs w:val="24"/>
          </w:rPr>
          <w:t>LEVEL OF EFFORT:</w:t>
        </w:r>
      </w:ins>
      <w:ins w:id="27" w:author="Author" w:date="2011-04-08T13:43:00Z">
        <w:r w:rsidR="004A3E49">
          <w:rPr>
            <w:rFonts w:ascii="Arial" w:hAnsi="Arial" w:cs="Arial"/>
            <w:sz w:val="24"/>
            <w:szCs w:val="24"/>
          </w:rPr>
          <w:tab/>
        </w:r>
      </w:ins>
      <w:ins w:id="28" w:author="Author" w:date="2011-04-08T13:48:00Z">
        <w:r w:rsidR="004A3E49" w:rsidRPr="00153C66">
          <w:rPr>
            <w:rFonts w:ascii="Arial" w:hAnsi="Arial" w:cs="Arial"/>
            <w:sz w:val="24"/>
            <w:szCs w:val="24"/>
          </w:rPr>
          <w:t xml:space="preserve">Inspector effort </w:t>
        </w:r>
      </w:ins>
      <w:ins w:id="29" w:author="Author" w:date="2011-04-08T13:58:00Z">
        <w:r w:rsidR="00153C66">
          <w:rPr>
            <w:rFonts w:ascii="Arial" w:hAnsi="Arial" w:cs="Arial"/>
            <w:sz w:val="24"/>
            <w:szCs w:val="24"/>
          </w:rPr>
          <w:t xml:space="preserve">may vary significantly based on the </w:t>
        </w:r>
      </w:ins>
      <w:ins w:id="30" w:author="Author" w:date="2011-04-08T14:07:00Z">
        <w:r w:rsidR="00153C66">
          <w:rPr>
            <w:rFonts w:ascii="Arial" w:hAnsi="Arial" w:cs="Arial"/>
            <w:sz w:val="24"/>
            <w:szCs w:val="24"/>
          </w:rPr>
          <w:t>complexity</w:t>
        </w:r>
      </w:ins>
      <w:ins w:id="31" w:author="Author" w:date="2011-04-08T13:58:00Z">
        <w:r w:rsidR="00153C66">
          <w:rPr>
            <w:rFonts w:ascii="Arial" w:hAnsi="Arial" w:cs="Arial"/>
            <w:sz w:val="24"/>
            <w:szCs w:val="24"/>
          </w:rPr>
          <w:t xml:space="preserve"> </w:t>
        </w:r>
      </w:ins>
      <w:ins w:id="32" w:author="Author" w:date="2011-04-08T13:59:00Z">
        <w:r w:rsidR="00153C66">
          <w:rPr>
            <w:rFonts w:ascii="Arial" w:hAnsi="Arial" w:cs="Arial"/>
            <w:sz w:val="24"/>
            <w:szCs w:val="24"/>
          </w:rPr>
          <w:t xml:space="preserve">and number of operational events, degraded conditions, </w:t>
        </w:r>
      </w:ins>
      <w:ins w:id="33" w:author="Author" w:date="2011-04-08T14:00:00Z">
        <w:r w:rsidR="00153C66">
          <w:rPr>
            <w:rFonts w:ascii="Arial" w:hAnsi="Arial" w:cs="Arial"/>
            <w:sz w:val="24"/>
            <w:szCs w:val="24"/>
          </w:rPr>
          <w:t xml:space="preserve">licensee event reports (LERs), personnel </w:t>
        </w:r>
      </w:ins>
      <w:ins w:id="34" w:author="Author" w:date="2011-04-08T14:01:00Z">
        <w:r w:rsidR="00153C66">
          <w:rPr>
            <w:rFonts w:ascii="Arial" w:hAnsi="Arial" w:cs="Arial"/>
            <w:sz w:val="24"/>
            <w:szCs w:val="24"/>
          </w:rPr>
          <w:t xml:space="preserve">performance issues, and </w:t>
        </w:r>
      </w:ins>
      <w:ins w:id="35" w:author="Author" w:date="2011-04-08T14:02:00Z">
        <w:r w:rsidR="00153C66">
          <w:rPr>
            <w:rFonts w:ascii="Arial" w:hAnsi="Arial" w:cs="Arial"/>
            <w:sz w:val="24"/>
            <w:szCs w:val="24"/>
          </w:rPr>
          <w:t>Notices of Enforcement Discretion (NOEDs)</w:t>
        </w:r>
      </w:ins>
      <w:ins w:id="36" w:author="Author" w:date="2011-04-08T14:01:00Z">
        <w:r w:rsidR="00153C66">
          <w:rPr>
            <w:rFonts w:ascii="Arial" w:hAnsi="Arial" w:cs="Arial"/>
            <w:sz w:val="24"/>
            <w:szCs w:val="24"/>
          </w:rPr>
          <w:t xml:space="preserve"> </w:t>
        </w:r>
      </w:ins>
      <w:ins w:id="37" w:author="Author" w:date="2011-04-08T14:02:00Z">
        <w:r w:rsidR="00153C66">
          <w:rPr>
            <w:rFonts w:ascii="Arial" w:hAnsi="Arial" w:cs="Arial"/>
            <w:sz w:val="24"/>
            <w:szCs w:val="24"/>
          </w:rPr>
          <w:t>reviewed</w:t>
        </w:r>
      </w:ins>
      <w:ins w:id="38" w:author="Author" w:date="2011-04-08T13:48:00Z">
        <w:r w:rsidR="004A3E49" w:rsidRPr="00153C66">
          <w:rPr>
            <w:rFonts w:ascii="Arial" w:hAnsi="Arial" w:cs="Arial"/>
            <w:sz w:val="24"/>
            <w:szCs w:val="24"/>
          </w:rPr>
          <w:t>.</w:t>
        </w:r>
      </w:ins>
    </w:p>
    <w:p w:rsidR="00E64931" w:rsidRDefault="00E64931" w:rsidP="00153C66">
      <w:pPr>
        <w:tabs>
          <w:tab w:val="left" w:pos="3240"/>
        </w:tabs>
        <w:ind w:left="3240" w:hanging="3240"/>
        <w:jc w:val="both"/>
        <w:rPr>
          <w:ins w:id="39" w:author="Author" w:date="2011-04-08T10:14:00Z"/>
          <w:rFonts w:ascii="Arial" w:hAnsi="Arial" w:cs="Arial"/>
          <w:sz w:val="24"/>
          <w:szCs w:val="24"/>
        </w:rPr>
      </w:pPr>
    </w:p>
    <w:p w:rsidR="003342E2" w:rsidRDefault="003342E2" w:rsidP="00E3512D">
      <w:pPr>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71153-01</w:t>
      </w:r>
      <w:r>
        <w:rPr>
          <w:rFonts w:ascii="Arial" w:hAnsi="Arial" w:cs="Arial"/>
          <w:sz w:val="24"/>
          <w:szCs w:val="24"/>
        </w:rPr>
        <w:tab/>
        <w:t>INSPECTION OBJECTIVE</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01.01</w:t>
      </w:r>
      <w:r>
        <w:rPr>
          <w:rFonts w:ascii="Arial" w:hAnsi="Arial" w:cs="Arial"/>
          <w:sz w:val="24"/>
          <w:szCs w:val="24"/>
        </w:rPr>
        <w:tab/>
        <w:t xml:space="preserve">Evaluate licensee events and degraded conditions for plant status and mitigating </w:t>
      </w:r>
      <w:proofErr w:type="gramStart"/>
      <w:r>
        <w:rPr>
          <w:rFonts w:ascii="Arial" w:hAnsi="Arial" w:cs="Arial"/>
          <w:sz w:val="24"/>
          <w:szCs w:val="24"/>
        </w:rPr>
        <w:t>actions</w:t>
      </w:r>
      <w:proofErr w:type="gramEnd"/>
      <w:r>
        <w:rPr>
          <w:rFonts w:ascii="Arial" w:hAnsi="Arial" w:cs="Arial"/>
          <w:sz w:val="24"/>
          <w:szCs w:val="24"/>
        </w:rPr>
        <w:t xml:space="preserve"> in order to provide input in determining the need for an Incident Investigation Team (IIT), Augmented Inspection Tea</w:t>
      </w:r>
      <w:r w:rsidR="003C1B4F">
        <w:rPr>
          <w:rFonts w:ascii="Arial" w:hAnsi="Arial" w:cs="Arial"/>
          <w:sz w:val="24"/>
          <w:szCs w:val="24"/>
        </w:rPr>
        <w:t xml:space="preserve">m (AIT), or Special Inspection </w:t>
      </w:r>
      <w:r>
        <w:rPr>
          <w:rFonts w:ascii="Arial" w:hAnsi="Arial" w:cs="Arial"/>
          <w:sz w:val="24"/>
          <w:szCs w:val="24"/>
        </w:rPr>
        <w:t>(SI).</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01.02</w:t>
      </w:r>
      <w:r>
        <w:rPr>
          <w:rFonts w:ascii="Arial" w:hAnsi="Arial" w:cs="Arial"/>
          <w:sz w:val="24"/>
          <w:szCs w:val="24"/>
        </w:rPr>
        <w:tab/>
        <w:t>Review written LERs.</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900"/>
          <w:tab w:val="left" w:pos="1440"/>
          <w:tab w:val="left" w:pos="2074"/>
          <w:tab w:val="left" w:pos="2707"/>
        </w:tabs>
        <w:jc w:val="both"/>
        <w:rPr>
          <w:rFonts w:ascii="Arial" w:hAnsi="Arial" w:cs="Arial"/>
          <w:sz w:val="24"/>
          <w:szCs w:val="24"/>
        </w:rPr>
      </w:pPr>
      <w:r>
        <w:rPr>
          <w:rFonts w:ascii="Arial" w:hAnsi="Arial" w:cs="Arial"/>
          <w:sz w:val="24"/>
          <w:szCs w:val="24"/>
        </w:rPr>
        <w:t>01.03</w:t>
      </w:r>
      <w:r>
        <w:rPr>
          <w:rFonts w:ascii="Arial" w:hAnsi="Arial" w:cs="Arial"/>
          <w:sz w:val="24"/>
          <w:szCs w:val="24"/>
        </w:rPr>
        <w:tab/>
        <w:t>Review personnel performance during planned non-routine plant evolutions and/or contribution to unplanned non-routine evolutions, events and transient operations.</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900"/>
          <w:tab w:val="left" w:pos="1440"/>
          <w:tab w:val="left" w:pos="2074"/>
          <w:tab w:val="left" w:pos="2707"/>
        </w:tabs>
        <w:jc w:val="both"/>
        <w:rPr>
          <w:rFonts w:ascii="Arial" w:hAnsi="Arial" w:cs="Arial"/>
          <w:sz w:val="24"/>
          <w:szCs w:val="24"/>
        </w:rPr>
      </w:pPr>
      <w:r>
        <w:rPr>
          <w:rFonts w:ascii="Arial" w:hAnsi="Arial" w:cs="Arial"/>
          <w:sz w:val="24"/>
          <w:szCs w:val="24"/>
        </w:rPr>
        <w:t>01.04</w:t>
      </w:r>
      <w:r>
        <w:rPr>
          <w:rFonts w:ascii="Arial" w:hAnsi="Arial" w:cs="Arial"/>
          <w:sz w:val="24"/>
          <w:szCs w:val="24"/>
        </w:rPr>
        <w:tab/>
        <w:t>Review granted NOEDs.</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r>
        <w:rPr>
          <w:rFonts w:ascii="Arial" w:hAnsi="Arial" w:cs="Arial"/>
          <w:sz w:val="24"/>
          <w:szCs w:val="24"/>
        </w:rPr>
        <w:t>71153-02</w:t>
      </w:r>
      <w:r>
        <w:rPr>
          <w:rFonts w:ascii="Arial" w:hAnsi="Arial" w:cs="Arial"/>
          <w:sz w:val="24"/>
          <w:szCs w:val="24"/>
        </w:rPr>
        <w:tab/>
        <w:t>INSPECTION REQUIREMENTS</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900"/>
          <w:tab w:val="left" w:pos="1440"/>
          <w:tab w:val="left" w:pos="2074"/>
          <w:tab w:val="left" w:pos="2707"/>
        </w:tabs>
        <w:jc w:val="both"/>
        <w:rPr>
          <w:rFonts w:ascii="Arial" w:hAnsi="Arial" w:cs="Arial"/>
          <w:sz w:val="24"/>
          <w:szCs w:val="24"/>
        </w:rPr>
      </w:pPr>
      <w:r>
        <w:rPr>
          <w:rFonts w:ascii="Arial" w:hAnsi="Arial" w:cs="Arial"/>
          <w:sz w:val="24"/>
          <w:szCs w:val="24"/>
        </w:rPr>
        <w:t>02.01</w:t>
      </w:r>
      <w:r w:rsidR="00FF23F8">
        <w:rPr>
          <w:rFonts w:ascii="Arial" w:hAnsi="Arial" w:cs="Arial"/>
          <w:sz w:val="24"/>
          <w:szCs w:val="24"/>
        </w:rPr>
        <w:tab/>
      </w:r>
      <w:r w:rsidRPr="006D40D6">
        <w:rPr>
          <w:rFonts w:ascii="Arial" w:hAnsi="Arial" w:cs="Arial"/>
          <w:sz w:val="24"/>
          <w:szCs w:val="24"/>
          <w:u w:val="single"/>
        </w:rPr>
        <w:t>Event Follow Up</w:t>
      </w:r>
    </w:p>
    <w:p w:rsidR="00FF23F8" w:rsidRDefault="00FF23F8" w:rsidP="00E3512D">
      <w:pPr>
        <w:tabs>
          <w:tab w:val="left" w:pos="274"/>
          <w:tab w:val="left" w:pos="720"/>
          <w:tab w:val="left" w:pos="806"/>
          <w:tab w:val="left" w:pos="1440"/>
          <w:tab w:val="left" w:pos="2074"/>
          <w:tab w:val="left" w:pos="2707"/>
        </w:tabs>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a.</w:t>
      </w:r>
      <w:r>
        <w:rPr>
          <w:rFonts w:ascii="Arial" w:hAnsi="Arial" w:cs="Arial"/>
          <w:sz w:val="24"/>
          <w:szCs w:val="24"/>
        </w:rPr>
        <w:tab/>
      </w:r>
      <w:r w:rsidR="00E3512D">
        <w:rPr>
          <w:rFonts w:ascii="Arial" w:hAnsi="Arial" w:cs="Arial"/>
          <w:sz w:val="24"/>
          <w:szCs w:val="24"/>
        </w:rPr>
        <w:tab/>
      </w:r>
      <w:r>
        <w:rPr>
          <w:rFonts w:ascii="Arial" w:hAnsi="Arial" w:cs="Arial"/>
          <w:sz w:val="24"/>
          <w:szCs w:val="24"/>
        </w:rPr>
        <w:t>Collect the information necessary to c</w:t>
      </w:r>
      <w:r w:rsidR="00FF23F8">
        <w:rPr>
          <w:rFonts w:ascii="Arial" w:hAnsi="Arial" w:cs="Arial"/>
          <w:sz w:val="24"/>
          <w:szCs w:val="24"/>
        </w:rPr>
        <w:t>ommunicate the event details to</w:t>
      </w:r>
      <w:r w:rsidR="00E3512D">
        <w:rPr>
          <w:rFonts w:ascii="Arial" w:hAnsi="Arial" w:cs="Arial"/>
          <w:sz w:val="24"/>
          <w:szCs w:val="24"/>
        </w:rPr>
        <w:t xml:space="preserve"> </w:t>
      </w:r>
      <w:r>
        <w:rPr>
          <w:rFonts w:ascii="Arial" w:hAnsi="Arial" w:cs="Arial"/>
          <w:sz w:val="24"/>
          <w:szCs w:val="24"/>
        </w:rPr>
        <w:t>supervision and management for a determination of the appropriate agency response.  Observe plant parameters and status.</w:t>
      </w: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b.</w:t>
      </w:r>
      <w:r>
        <w:rPr>
          <w:rFonts w:ascii="Arial" w:hAnsi="Arial" w:cs="Arial"/>
          <w:sz w:val="24"/>
          <w:szCs w:val="24"/>
        </w:rPr>
        <w:tab/>
      </w:r>
      <w:r w:rsidR="00E3512D">
        <w:rPr>
          <w:rFonts w:ascii="Arial" w:hAnsi="Arial" w:cs="Arial"/>
          <w:sz w:val="24"/>
          <w:szCs w:val="24"/>
        </w:rPr>
        <w:tab/>
      </w:r>
      <w:r>
        <w:rPr>
          <w:rFonts w:ascii="Arial" w:hAnsi="Arial" w:cs="Arial"/>
          <w:sz w:val="24"/>
          <w:szCs w:val="24"/>
        </w:rPr>
        <w:t>Evaluate performance of mitigating systems and licensee actions.</w:t>
      </w: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c.</w:t>
      </w:r>
      <w:r>
        <w:rPr>
          <w:rFonts w:ascii="Arial" w:hAnsi="Arial" w:cs="Arial"/>
          <w:sz w:val="24"/>
          <w:szCs w:val="24"/>
        </w:rPr>
        <w:tab/>
      </w:r>
      <w:r w:rsidR="00E3512D">
        <w:rPr>
          <w:rFonts w:ascii="Arial" w:hAnsi="Arial" w:cs="Arial"/>
          <w:sz w:val="24"/>
          <w:szCs w:val="24"/>
        </w:rPr>
        <w:tab/>
      </w:r>
      <w:r>
        <w:rPr>
          <w:rFonts w:ascii="Arial" w:hAnsi="Arial" w:cs="Arial"/>
          <w:sz w:val="24"/>
          <w:szCs w:val="24"/>
        </w:rPr>
        <w:t>Confirm that the licensee properly classified the event in accordance with emergency action level procedures and made timely notifications to NRC and state/county governments, as required (10 CFR Parts 20, 50.9, 50.72).</w:t>
      </w: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d.</w:t>
      </w:r>
      <w:r>
        <w:rPr>
          <w:rFonts w:ascii="Arial" w:hAnsi="Arial" w:cs="Arial"/>
          <w:sz w:val="24"/>
          <w:szCs w:val="24"/>
        </w:rPr>
        <w:tab/>
      </w:r>
      <w:r w:rsidR="00E3512D">
        <w:rPr>
          <w:rFonts w:ascii="Arial" w:hAnsi="Arial" w:cs="Arial"/>
          <w:sz w:val="24"/>
          <w:szCs w:val="24"/>
        </w:rPr>
        <w:tab/>
      </w:r>
      <w:r>
        <w:rPr>
          <w:rFonts w:ascii="Arial" w:hAnsi="Arial" w:cs="Arial"/>
          <w:sz w:val="24"/>
          <w:szCs w:val="24"/>
        </w:rPr>
        <w:t>Communicate details regarding the event to management, risk analysts and others in the Region and Headquarters as input to determining the need for an IIT, AIT, or SI.</w:t>
      </w: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e.</w:t>
      </w:r>
      <w:r>
        <w:rPr>
          <w:rFonts w:ascii="Arial" w:hAnsi="Arial" w:cs="Arial"/>
          <w:sz w:val="24"/>
          <w:szCs w:val="24"/>
        </w:rPr>
        <w:tab/>
      </w:r>
      <w:r w:rsidR="00E3512D">
        <w:rPr>
          <w:rFonts w:ascii="Arial" w:hAnsi="Arial" w:cs="Arial"/>
          <w:sz w:val="24"/>
          <w:szCs w:val="24"/>
        </w:rPr>
        <w:tab/>
      </w:r>
      <w:r>
        <w:rPr>
          <w:rFonts w:ascii="Arial" w:hAnsi="Arial" w:cs="Arial"/>
          <w:sz w:val="24"/>
          <w:szCs w:val="24"/>
        </w:rPr>
        <w:t>Retain observations related to apparent performance issues and contributing factors for potential follow-up by the IIT, AIT, SI, or appropriate Reactor Oversight Process (ROP) baseline inspection.</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6D40D6" w:rsidRDefault="00811EF0" w:rsidP="00E3512D">
      <w:pPr>
        <w:tabs>
          <w:tab w:val="left" w:pos="274"/>
          <w:tab w:val="left" w:pos="806"/>
          <w:tab w:val="left" w:pos="1440"/>
          <w:tab w:val="left" w:pos="2074"/>
          <w:tab w:val="left" w:pos="2707"/>
        </w:tabs>
        <w:jc w:val="both"/>
        <w:rPr>
          <w:ins w:id="40" w:author="Author" w:date="2011-04-08T08:47:00Z"/>
          <w:rFonts w:ascii="Arial" w:hAnsi="Arial" w:cs="Arial"/>
          <w:sz w:val="24"/>
          <w:szCs w:val="24"/>
        </w:rPr>
      </w:pPr>
      <w:r>
        <w:rPr>
          <w:rFonts w:ascii="Arial" w:hAnsi="Arial" w:cs="Arial"/>
          <w:sz w:val="24"/>
          <w:szCs w:val="24"/>
        </w:rPr>
        <w:t>02.02</w:t>
      </w:r>
      <w:r>
        <w:rPr>
          <w:rFonts w:ascii="Arial" w:hAnsi="Arial" w:cs="Arial"/>
          <w:sz w:val="24"/>
          <w:szCs w:val="24"/>
        </w:rPr>
        <w:tab/>
      </w:r>
      <w:ins w:id="41" w:author="Author" w:date="2011-04-08T08:46:00Z">
        <w:r w:rsidR="006D40D6" w:rsidRPr="006D40D6">
          <w:rPr>
            <w:rFonts w:ascii="Arial" w:hAnsi="Arial" w:cs="Arial"/>
            <w:sz w:val="24"/>
            <w:szCs w:val="24"/>
            <w:u w:val="single"/>
          </w:rPr>
          <w:t>L</w:t>
        </w:r>
      </w:ins>
      <w:r>
        <w:rPr>
          <w:rFonts w:ascii="Arial" w:hAnsi="Arial" w:cs="Arial"/>
          <w:sz w:val="24"/>
          <w:szCs w:val="24"/>
          <w:u w:val="single"/>
        </w:rPr>
        <w:t>ER</w:t>
      </w:r>
      <w:ins w:id="42" w:author="Author" w:date="2011-04-08T08:56:00Z">
        <w:r w:rsidR="0052695F">
          <w:rPr>
            <w:rFonts w:ascii="Arial" w:hAnsi="Arial" w:cs="Arial"/>
            <w:sz w:val="24"/>
            <w:szCs w:val="24"/>
            <w:u w:val="single"/>
          </w:rPr>
          <w:t>s</w:t>
        </w:r>
      </w:ins>
    </w:p>
    <w:p w:rsidR="006D40D6" w:rsidRDefault="006D40D6" w:rsidP="00E3512D">
      <w:pPr>
        <w:tabs>
          <w:tab w:val="left" w:pos="274"/>
          <w:tab w:val="left" w:pos="806"/>
          <w:tab w:val="left" w:pos="1440"/>
          <w:tab w:val="left" w:pos="2074"/>
          <w:tab w:val="left" w:pos="2707"/>
        </w:tabs>
        <w:jc w:val="both"/>
        <w:rPr>
          <w:ins w:id="43" w:author="Author" w:date="2011-04-08T08:47:00Z"/>
          <w:rFonts w:ascii="Arial" w:hAnsi="Arial" w:cs="Arial"/>
          <w:sz w:val="24"/>
          <w:szCs w:val="24"/>
        </w:rPr>
      </w:pPr>
    </w:p>
    <w:p w:rsidR="006D40D6" w:rsidRPr="00226FB7" w:rsidRDefault="00AD6729" w:rsidP="006D40D6">
      <w:pPr>
        <w:pStyle w:val="ListParagraph"/>
        <w:numPr>
          <w:ilvl w:val="0"/>
          <w:numId w:val="14"/>
        </w:numPr>
        <w:tabs>
          <w:tab w:val="left" w:pos="274"/>
          <w:tab w:val="left" w:pos="810"/>
          <w:tab w:val="left" w:pos="1440"/>
          <w:tab w:val="left" w:pos="2074"/>
          <w:tab w:val="left" w:pos="2707"/>
        </w:tabs>
        <w:ind w:left="810" w:hanging="540"/>
        <w:jc w:val="both"/>
        <w:rPr>
          <w:ins w:id="44" w:author="Author" w:date="2011-04-08T08:48:00Z"/>
          <w:rFonts w:ascii="Arial" w:hAnsi="Arial" w:cs="Arial"/>
          <w:sz w:val="24"/>
          <w:szCs w:val="24"/>
        </w:rPr>
      </w:pPr>
      <w:ins w:id="45" w:author="Author" w:date="2010-11-29T12:46:00Z">
        <w:r w:rsidRPr="006D40D6">
          <w:rPr>
            <w:rFonts w:ascii="Arial" w:hAnsi="Arial" w:cs="Arial"/>
            <w:sz w:val="24"/>
            <w:szCs w:val="24"/>
          </w:rPr>
          <w:t xml:space="preserve">Review </w:t>
        </w:r>
      </w:ins>
      <w:r w:rsidR="00811EF0" w:rsidRPr="006D40D6">
        <w:rPr>
          <w:rFonts w:ascii="Arial" w:hAnsi="Arial" w:cs="Arial"/>
          <w:sz w:val="24"/>
          <w:szCs w:val="24"/>
        </w:rPr>
        <w:t xml:space="preserve">LERs and related documents regarding the accuracy of the LER (e.g., based on independent NRC observations in an SI), appropriateness of corrective actions, violations of requirements, and </w:t>
      </w:r>
      <w:r w:rsidR="00811EF0" w:rsidRPr="00226FB7">
        <w:rPr>
          <w:rFonts w:ascii="Arial" w:hAnsi="Arial" w:cs="Arial"/>
          <w:sz w:val="24"/>
          <w:szCs w:val="24"/>
        </w:rPr>
        <w:t>generic issues</w:t>
      </w:r>
      <w:ins w:id="46" w:author="Author" w:date="2011-09-01T10:24:00Z">
        <w:r w:rsidR="00226FB7" w:rsidRPr="00226FB7">
          <w:rPr>
            <w:rFonts w:ascii="Arial" w:hAnsi="Arial" w:cs="Arial"/>
            <w:sz w:val="24"/>
            <w:szCs w:val="24"/>
          </w:rPr>
          <w:t xml:space="preserve"> </w:t>
        </w:r>
        <w:r w:rsidR="00226FB7" w:rsidRPr="00226FB7">
          <w:rPr>
            <w:rFonts w:ascii="Arial" w:hAnsi="Arial" w:cs="Arial"/>
            <w:color w:val="000000"/>
            <w:sz w:val="24"/>
            <w:szCs w:val="24"/>
          </w:rPr>
          <w:t>(including the applicability of Part 21 reporting requirements)</w:t>
        </w:r>
      </w:ins>
      <w:r w:rsidR="00811EF0" w:rsidRPr="00226FB7">
        <w:rPr>
          <w:rFonts w:ascii="Arial" w:hAnsi="Arial" w:cs="Arial"/>
          <w:sz w:val="24"/>
          <w:szCs w:val="24"/>
        </w:rPr>
        <w:t>.</w:t>
      </w:r>
    </w:p>
    <w:p w:rsidR="006D40D6" w:rsidRPr="006D40D6" w:rsidRDefault="006D40D6" w:rsidP="006D40D6">
      <w:pPr>
        <w:pStyle w:val="ListParagraph"/>
        <w:tabs>
          <w:tab w:val="left" w:pos="274"/>
          <w:tab w:val="left" w:pos="810"/>
          <w:tab w:val="left" w:pos="1440"/>
          <w:tab w:val="left" w:pos="2074"/>
          <w:tab w:val="left" w:pos="2707"/>
        </w:tabs>
        <w:ind w:left="810" w:hanging="540"/>
        <w:jc w:val="both"/>
        <w:rPr>
          <w:ins w:id="47" w:author="Author" w:date="2011-04-08T08:48:00Z"/>
          <w:rFonts w:ascii="Arial" w:hAnsi="Arial" w:cs="Arial"/>
          <w:sz w:val="24"/>
          <w:szCs w:val="24"/>
        </w:rPr>
      </w:pPr>
    </w:p>
    <w:p w:rsidR="00811EF0" w:rsidRPr="006D40D6" w:rsidRDefault="00735D62" w:rsidP="006D40D6">
      <w:pPr>
        <w:pStyle w:val="ListParagraph"/>
        <w:numPr>
          <w:ilvl w:val="0"/>
          <w:numId w:val="14"/>
        </w:numPr>
        <w:tabs>
          <w:tab w:val="left" w:pos="274"/>
          <w:tab w:val="left" w:pos="810"/>
          <w:tab w:val="left" w:pos="1440"/>
          <w:tab w:val="left" w:pos="2074"/>
          <w:tab w:val="left" w:pos="2707"/>
        </w:tabs>
        <w:ind w:left="810" w:hanging="540"/>
        <w:jc w:val="both"/>
        <w:rPr>
          <w:rFonts w:ascii="Arial" w:hAnsi="Arial" w:cs="Arial"/>
          <w:sz w:val="24"/>
          <w:szCs w:val="24"/>
        </w:rPr>
      </w:pPr>
      <w:r w:rsidRPr="006D40D6">
        <w:rPr>
          <w:rFonts w:ascii="Arial" w:hAnsi="Arial" w:cs="Arial"/>
          <w:sz w:val="24"/>
          <w:szCs w:val="24"/>
        </w:rPr>
        <w:t>Optional</w:t>
      </w:r>
      <w:ins w:id="48" w:author="Author" w:date="2011-04-08T08:52:00Z">
        <w:r w:rsidR="006D40D6">
          <w:rPr>
            <w:rFonts w:ascii="Arial" w:hAnsi="Arial" w:cs="Arial"/>
            <w:sz w:val="24"/>
            <w:szCs w:val="24"/>
          </w:rPr>
          <w:t>ly</w:t>
        </w:r>
      </w:ins>
      <w:r w:rsidRPr="006D40D6">
        <w:rPr>
          <w:rFonts w:ascii="Arial" w:hAnsi="Arial" w:cs="Arial"/>
          <w:sz w:val="24"/>
          <w:szCs w:val="24"/>
        </w:rPr>
        <w:t xml:space="preserve"> within the allotted resources, review Event Notification retractions to ensure they are in accordance with 10</w:t>
      </w:r>
      <w:r w:rsidR="006D40D6" w:rsidRPr="00E667A7">
        <w:rPr>
          <w:rFonts w:ascii="Arial" w:hAnsi="Arial" w:cs="Arial"/>
          <w:sz w:val="24"/>
          <w:szCs w:val="24"/>
        </w:rPr>
        <w:t> </w:t>
      </w:r>
      <w:r w:rsidRPr="006D40D6">
        <w:rPr>
          <w:rFonts w:ascii="Arial" w:hAnsi="Arial" w:cs="Arial"/>
          <w:sz w:val="24"/>
          <w:szCs w:val="24"/>
        </w:rPr>
        <w:t>CFR</w:t>
      </w:r>
      <w:r w:rsidR="006D40D6" w:rsidRPr="00E667A7">
        <w:rPr>
          <w:rFonts w:ascii="Arial" w:hAnsi="Arial" w:cs="Arial"/>
          <w:sz w:val="24"/>
          <w:szCs w:val="24"/>
        </w:rPr>
        <w:t> </w:t>
      </w:r>
      <w:r w:rsidRPr="006D40D6">
        <w:rPr>
          <w:rFonts w:ascii="Arial" w:hAnsi="Arial" w:cs="Arial"/>
          <w:sz w:val="24"/>
          <w:szCs w:val="24"/>
        </w:rPr>
        <w:t>50.72, “Immediate Notification Requirements for Operating Nuclear Power Reactors</w:t>
      </w:r>
      <w:r w:rsidR="008170FD" w:rsidRPr="006D40D6">
        <w:rPr>
          <w:rFonts w:ascii="Arial" w:hAnsi="Arial" w:cs="Arial"/>
          <w:sz w:val="24"/>
          <w:szCs w:val="24"/>
        </w:rPr>
        <w:t>.</w:t>
      </w:r>
      <w:r w:rsidRPr="006D40D6">
        <w:rPr>
          <w:rFonts w:ascii="Arial" w:hAnsi="Arial" w:cs="Arial"/>
          <w:sz w:val="24"/>
          <w:szCs w:val="24"/>
        </w:rPr>
        <w:t>”</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Default="00811EF0" w:rsidP="0052695F">
      <w:pPr>
        <w:tabs>
          <w:tab w:val="left" w:pos="274"/>
          <w:tab w:val="left" w:pos="810"/>
          <w:tab w:val="left" w:pos="1440"/>
          <w:tab w:val="left" w:pos="2074"/>
          <w:tab w:val="left" w:pos="2707"/>
        </w:tabs>
        <w:ind w:left="835" w:hanging="835"/>
        <w:jc w:val="both"/>
        <w:rPr>
          <w:rFonts w:ascii="Arial" w:hAnsi="Arial" w:cs="Arial"/>
          <w:sz w:val="24"/>
          <w:szCs w:val="24"/>
        </w:rPr>
      </w:pPr>
      <w:r>
        <w:rPr>
          <w:rFonts w:ascii="Arial" w:hAnsi="Arial" w:cs="Arial"/>
          <w:sz w:val="24"/>
          <w:szCs w:val="24"/>
        </w:rPr>
        <w:t>02.03</w:t>
      </w:r>
      <w:r>
        <w:rPr>
          <w:rFonts w:ascii="Arial" w:hAnsi="Arial" w:cs="Arial"/>
          <w:sz w:val="24"/>
          <w:szCs w:val="24"/>
        </w:rPr>
        <w:tab/>
      </w:r>
      <w:r>
        <w:rPr>
          <w:rFonts w:ascii="Arial" w:hAnsi="Arial" w:cs="Arial"/>
          <w:sz w:val="24"/>
          <w:szCs w:val="24"/>
          <w:u w:val="single"/>
        </w:rPr>
        <w:t>Personnel Performance</w:t>
      </w:r>
    </w:p>
    <w:p w:rsidR="00811EF0" w:rsidRDefault="00811EF0" w:rsidP="00E3512D">
      <w:pPr>
        <w:tabs>
          <w:tab w:val="left" w:pos="274"/>
          <w:tab w:val="left" w:pos="806"/>
          <w:tab w:val="left" w:pos="1440"/>
          <w:tab w:val="left" w:pos="2074"/>
          <w:tab w:val="left" w:pos="2707"/>
        </w:tabs>
        <w:jc w:val="both"/>
        <w:rPr>
          <w:rFonts w:ascii="Arial" w:hAnsi="Arial" w:cs="Arial"/>
          <w:sz w:val="24"/>
          <w:szCs w:val="24"/>
        </w:rPr>
      </w:pPr>
    </w:p>
    <w:p w:rsidR="00811EF0" w:rsidRPr="008874C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a.</w:t>
      </w:r>
      <w:r>
        <w:rPr>
          <w:rFonts w:ascii="Arial" w:hAnsi="Arial" w:cs="Arial"/>
          <w:sz w:val="24"/>
          <w:szCs w:val="24"/>
        </w:rPr>
        <w:tab/>
      </w:r>
      <w:r w:rsidR="00E3512D">
        <w:rPr>
          <w:rFonts w:ascii="Arial" w:hAnsi="Arial" w:cs="Arial"/>
          <w:sz w:val="24"/>
          <w:szCs w:val="24"/>
        </w:rPr>
        <w:tab/>
      </w:r>
      <w:r>
        <w:rPr>
          <w:rFonts w:ascii="Arial" w:hAnsi="Arial" w:cs="Arial"/>
          <w:sz w:val="24"/>
          <w:szCs w:val="24"/>
        </w:rPr>
        <w:t xml:space="preserve">Evaluate operator performance in planned and unplanned non-routine events and transients.  </w:t>
      </w:r>
      <w:ins w:id="49" w:author="Author" w:date="2010-11-29T12:48:00Z">
        <w:r w:rsidR="00AD6729">
          <w:rPr>
            <w:rFonts w:ascii="Arial" w:hAnsi="Arial" w:cs="Arial"/>
            <w:sz w:val="24"/>
            <w:szCs w:val="24"/>
          </w:rPr>
          <w:t>Independently e</w:t>
        </w:r>
      </w:ins>
      <w:r>
        <w:rPr>
          <w:rFonts w:ascii="Arial" w:hAnsi="Arial" w:cs="Arial"/>
          <w:sz w:val="24"/>
          <w:szCs w:val="24"/>
        </w:rPr>
        <w:t xml:space="preserve">valuate the initiating cause of reactor trips involving operator errors, and the personnel response to reactor trips requiring more than routine operator actions.  </w:t>
      </w:r>
      <w:r w:rsidRPr="008874CD">
        <w:rPr>
          <w:rFonts w:ascii="Arial" w:hAnsi="Arial" w:cs="Arial"/>
          <w:sz w:val="24"/>
          <w:szCs w:val="24"/>
        </w:rPr>
        <w:t xml:space="preserve">Determine if the </w:t>
      </w:r>
      <w:ins w:id="50" w:author="Author" w:date="2011-10-18T13:24:00Z">
        <w:r w:rsidR="008874CD" w:rsidRPr="008874CD">
          <w:rPr>
            <w:rFonts w:ascii="Arial" w:hAnsi="Arial" w:cs="Arial"/>
            <w:sz w:val="24"/>
            <w:szCs w:val="24"/>
          </w:rPr>
          <w:t xml:space="preserve">personnel </w:t>
        </w:r>
      </w:ins>
      <w:r w:rsidRPr="008874CD">
        <w:rPr>
          <w:rFonts w:ascii="Arial" w:hAnsi="Arial" w:cs="Arial"/>
          <w:sz w:val="24"/>
          <w:szCs w:val="24"/>
        </w:rPr>
        <w:t>response was appropriate and in accordance with procedures and training.</w:t>
      </w:r>
    </w:p>
    <w:p w:rsidR="00811EF0" w:rsidRPr="008874C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AD6729" w:rsidRDefault="00811EF0" w:rsidP="00E3512D">
      <w:pPr>
        <w:tabs>
          <w:tab w:val="left" w:pos="274"/>
          <w:tab w:val="left" w:pos="806"/>
          <w:tab w:val="left" w:pos="1440"/>
          <w:tab w:val="left" w:pos="2074"/>
          <w:tab w:val="left" w:pos="2707"/>
        </w:tabs>
        <w:ind w:left="807" w:hanging="533"/>
        <w:jc w:val="both"/>
        <w:rPr>
          <w:ins w:id="51" w:author="Author" w:date="2010-11-29T12:49:00Z"/>
          <w:rFonts w:ascii="Arial" w:hAnsi="Arial" w:cs="Arial"/>
          <w:sz w:val="24"/>
          <w:szCs w:val="24"/>
        </w:rPr>
      </w:pPr>
      <w:r w:rsidRPr="008874CD">
        <w:rPr>
          <w:rFonts w:ascii="Arial" w:hAnsi="Arial" w:cs="Arial"/>
          <w:sz w:val="24"/>
          <w:szCs w:val="24"/>
        </w:rPr>
        <w:t>b.</w:t>
      </w:r>
      <w:r w:rsidRPr="008874CD">
        <w:rPr>
          <w:rFonts w:ascii="Arial" w:hAnsi="Arial" w:cs="Arial"/>
          <w:sz w:val="24"/>
          <w:szCs w:val="24"/>
        </w:rPr>
        <w:tab/>
      </w:r>
      <w:r w:rsidR="00E3512D" w:rsidRPr="008874CD">
        <w:rPr>
          <w:rFonts w:ascii="Arial" w:hAnsi="Arial" w:cs="Arial"/>
          <w:sz w:val="24"/>
          <w:szCs w:val="24"/>
        </w:rPr>
        <w:tab/>
      </w:r>
      <w:r w:rsidRPr="008874CD">
        <w:rPr>
          <w:rFonts w:ascii="Arial" w:hAnsi="Arial" w:cs="Arial"/>
          <w:sz w:val="24"/>
          <w:szCs w:val="24"/>
        </w:rPr>
        <w:t xml:space="preserve">For unplanned occurrences, where personnel error was an initiating cause, review operator logs, plant computer data, or strip charts after stable plant </w:t>
      </w:r>
      <w:r w:rsidRPr="008874CD">
        <w:rPr>
          <w:rFonts w:ascii="Arial" w:hAnsi="Arial" w:cs="Arial"/>
          <w:sz w:val="24"/>
          <w:szCs w:val="24"/>
        </w:rPr>
        <w:lastRenderedPageBreak/>
        <w:t>operations have been resumed.</w:t>
      </w:r>
      <w:ins w:id="52" w:author="Author" w:date="2010-11-29T12:50:00Z">
        <w:r w:rsidR="00AD6729" w:rsidRPr="008874CD">
          <w:rPr>
            <w:rFonts w:ascii="Arial" w:hAnsi="Arial" w:cs="Arial"/>
            <w:sz w:val="24"/>
            <w:szCs w:val="24"/>
          </w:rPr>
          <w:t xml:space="preserve">  Determine </w:t>
        </w:r>
      </w:ins>
      <w:ins w:id="53" w:author="Author" w:date="2011-10-18T13:25:00Z">
        <w:r w:rsidR="008874CD">
          <w:rPr>
            <w:rFonts w:ascii="Arial" w:hAnsi="Arial" w:cs="Arial"/>
            <w:sz w:val="24"/>
            <w:szCs w:val="24"/>
          </w:rPr>
          <w:t xml:space="preserve">if </w:t>
        </w:r>
      </w:ins>
      <w:ins w:id="54" w:author="Author" w:date="2011-10-18T13:26:00Z">
        <w:r w:rsidR="008874CD">
          <w:rPr>
            <w:rFonts w:ascii="Arial" w:hAnsi="Arial" w:cs="Arial"/>
            <w:sz w:val="24"/>
            <w:szCs w:val="24"/>
          </w:rPr>
          <w:t xml:space="preserve">the </w:t>
        </w:r>
      </w:ins>
      <w:ins w:id="55" w:author="Author" w:date="2010-11-29T12:50:00Z">
        <w:r w:rsidR="00AD6729" w:rsidRPr="008874CD">
          <w:rPr>
            <w:rFonts w:ascii="Arial" w:hAnsi="Arial" w:cs="Arial"/>
            <w:sz w:val="24"/>
            <w:szCs w:val="24"/>
          </w:rPr>
          <w:t xml:space="preserve">personnel </w:t>
        </w:r>
      </w:ins>
      <w:ins w:id="56" w:author="Author" w:date="2011-10-18T13:25:00Z">
        <w:r w:rsidR="008874CD" w:rsidRPr="008874CD">
          <w:rPr>
            <w:rFonts w:ascii="Arial" w:hAnsi="Arial" w:cs="Arial"/>
            <w:sz w:val="24"/>
            <w:szCs w:val="24"/>
          </w:rPr>
          <w:t>response was appropriate</w:t>
        </w:r>
      </w:ins>
      <w:ins w:id="57" w:author="Author" w:date="2010-11-29T12:53:00Z">
        <w:r w:rsidR="00AD6729" w:rsidRPr="008874CD">
          <w:rPr>
            <w:rFonts w:ascii="Arial" w:hAnsi="Arial" w:cs="Arial"/>
            <w:sz w:val="24"/>
            <w:szCs w:val="24"/>
          </w:rPr>
          <w:t>.</w:t>
        </w:r>
      </w:ins>
    </w:p>
    <w:p w:rsidR="00AD6729" w:rsidRDefault="00AD6729" w:rsidP="00E3512D">
      <w:pPr>
        <w:tabs>
          <w:tab w:val="left" w:pos="274"/>
          <w:tab w:val="left" w:pos="806"/>
          <w:tab w:val="left" w:pos="1440"/>
          <w:tab w:val="left" w:pos="2074"/>
          <w:tab w:val="left" w:pos="2707"/>
        </w:tabs>
        <w:ind w:left="807" w:hanging="533"/>
        <w:jc w:val="both"/>
        <w:rPr>
          <w:ins w:id="58" w:author="Author" w:date="2010-11-29T12:49:00Z"/>
          <w:rFonts w:ascii="Arial" w:hAnsi="Arial" w:cs="Arial"/>
          <w:sz w:val="24"/>
          <w:szCs w:val="24"/>
        </w:rPr>
      </w:pPr>
    </w:p>
    <w:p w:rsidR="00DC590C" w:rsidRDefault="00AD6729" w:rsidP="0052695F">
      <w:pPr>
        <w:numPr>
          <w:ilvl w:val="0"/>
          <w:numId w:val="5"/>
        </w:numPr>
        <w:tabs>
          <w:tab w:val="left" w:pos="274"/>
          <w:tab w:val="left" w:pos="806"/>
          <w:tab w:val="left" w:pos="1440"/>
          <w:tab w:val="left" w:pos="2074"/>
          <w:tab w:val="left" w:pos="2707"/>
        </w:tabs>
        <w:ind w:left="810" w:hanging="536"/>
        <w:jc w:val="both"/>
        <w:rPr>
          <w:ins w:id="59" w:author="Author" w:date="2010-11-29T12:53:00Z"/>
          <w:rFonts w:ascii="Arial" w:hAnsi="Arial" w:cs="Arial"/>
          <w:sz w:val="24"/>
          <w:szCs w:val="24"/>
        </w:rPr>
      </w:pPr>
      <w:ins w:id="60" w:author="Author" w:date="2010-11-29T12:50:00Z">
        <w:r>
          <w:rPr>
            <w:rFonts w:ascii="Arial" w:hAnsi="Arial" w:cs="Arial"/>
            <w:sz w:val="24"/>
            <w:szCs w:val="24"/>
          </w:rPr>
          <w:t xml:space="preserve">In the off normal or transient condition during </w:t>
        </w:r>
      </w:ins>
      <w:r w:rsidR="00811EF0">
        <w:rPr>
          <w:rFonts w:ascii="Arial" w:hAnsi="Arial" w:cs="Arial"/>
          <w:sz w:val="24"/>
          <w:szCs w:val="24"/>
        </w:rPr>
        <w:t>planned non-routine evolutions, review the plan for the evolution,</w:t>
      </w:r>
      <w:r>
        <w:rPr>
          <w:rFonts w:ascii="Arial" w:hAnsi="Arial" w:cs="Arial"/>
          <w:sz w:val="24"/>
          <w:szCs w:val="24"/>
        </w:rPr>
        <w:t xml:space="preserve"> </w:t>
      </w:r>
      <w:r w:rsidR="00811EF0">
        <w:rPr>
          <w:rFonts w:ascii="Arial" w:hAnsi="Arial" w:cs="Arial"/>
          <w:sz w:val="24"/>
          <w:szCs w:val="24"/>
        </w:rPr>
        <w:t>procedures, briefings, and contingency plans.</w:t>
      </w:r>
      <w:ins w:id="61" w:author="Author" w:date="2010-11-29T12:53:00Z">
        <w:r>
          <w:rPr>
            <w:rFonts w:ascii="Arial" w:hAnsi="Arial" w:cs="Arial"/>
            <w:sz w:val="24"/>
            <w:szCs w:val="24"/>
          </w:rPr>
          <w:t xml:space="preserve">  </w:t>
        </w:r>
      </w:ins>
      <w:ins w:id="62" w:author="Author" w:date="2011-10-18T13:26:00Z">
        <w:r w:rsidR="008874CD" w:rsidRPr="008874CD">
          <w:rPr>
            <w:rFonts w:ascii="Arial" w:hAnsi="Arial" w:cs="Arial"/>
            <w:sz w:val="24"/>
            <w:szCs w:val="24"/>
          </w:rPr>
          <w:t xml:space="preserve">Determine </w:t>
        </w:r>
        <w:r w:rsidR="008874CD">
          <w:rPr>
            <w:rFonts w:ascii="Arial" w:hAnsi="Arial" w:cs="Arial"/>
            <w:sz w:val="24"/>
            <w:szCs w:val="24"/>
          </w:rPr>
          <w:t xml:space="preserve">if the </w:t>
        </w:r>
        <w:r w:rsidR="008874CD" w:rsidRPr="008874CD">
          <w:rPr>
            <w:rFonts w:ascii="Arial" w:hAnsi="Arial" w:cs="Arial"/>
            <w:sz w:val="24"/>
            <w:szCs w:val="24"/>
          </w:rPr>
          <w:t>personnel response was appropriate.</w:t>
        </w:r>
      </w:ins>
    </w:p>
    <w:p w:rsidR="00DC590C" w:rsidRDefault="00DC590C" w:rsidP="0052695F">
      <w:pPr>
        <w:tabs>
          <w:tab w:val="left" w:pos="274"/>
          <w:tab w:val="left" w:pos="806"/>
          <w:tab w:val="left" w:pos="1440"/>
          <w:tab w:val="left" w:pos="2074"/>
          <w:tab w:val="left" w:pos="2707"/>
        </w:tabs>
        <w:ind w:left="810" w:hanging="536"/>
        <w:jc w:val="both"/>
        <w:rPr>
          <w:ins w:id="63" w:author="Author" w:date="2010-11-29T12:53:00Z"/>
          <w:rFonts w:ascii="Arial" w:hAnsi="Arial" w:cs="Arial"/>
          <w:sz w:val="24"/>
          <w:szCs w:val="24"/>
        </w:rPr>
      </w:pPr>
    </w:p>
    <w:p w:rsidR="00DC590C" w:rsidRDefault="00AD6729" w:rsidP="0052695F">
      <w:pPr>
        <w:numPr>
          <w:ilvl w:val="0"/>
          <w:numId w:val="5"/>
        </w:numPr>
        <w:tabs>
          <w:tab w:val="left" w:pos="274"/>
          <w:tab w:val="left" w:pos="806"/>
          <w:tab w:val="left" w:pos="1440"/>
          <w:tab w:val="left" w:pos="2074"/>
          <w:tab w:val="left" w:pos="2707"/>
        </w:tabs>
        <w:ind w:left="810" w:hanging="536"/>
        <w:jc w:val="both"/>
        <w:rPr>
          <w:rFonts w:ascii="Arial" w:hAnsi="Arial" w:cs="Arial"/>
          <w:sz w:val="24"/>
          <w:szCs w:val="24"/>
        </w:rPr>
      </w:pPr>
      <w:ins w:id="64" w:author="Author" w:date="2010-11-29T12:53:00Z">
        <w:r>
          <w:rPr>
            <w:rFonts w:ascii="Arial" w:hAnsi="Arial" w:cs="Arial"/>
            <w:sz w:val="24"/>
            <w:szCs w:val="24"/>
          </w:rPr>
          <w:t>In all cases, review operator logs, computer data, recorder data, procedural requirements</w:t>
        </w:r>
      </w:ins>
      <w:ins w:id="65" w:author="Author" w:date="2010-11-29T12:54:00Z">
        <w:r>
          <w:rPr>
            <w:rFonts w:ascii="Arial" w:hAnsi="Arial" w:cs="Arial"/>
            <w:sz w:val="24"/>
            <w:szCs w:val="24"/>
          </w:rPr>
          <w:t>, and related training to aid in the assessment of personnel response.</w:t>
        </w:r>
      </w:ins>
      <w:ins w:id="66" w:author="Author" w:date="2011-10-18T13:27:00Z">
        <w:r w:rsidR="008874CD">
          <w:rPr>
            <w:rFonts w:ascii="Arial" w:hAnsi="Arial" w:cs="Arial"/>
            <w:sz w:val="24"/>
            <w:szCs w:val="24"/>
          </w:rPr>
          <w:t xml:space="preserve">  </w:t>
        </w:r>
        <w:r w:rsidR="008874CD" w:rsidRPr="008874CD">
          <w:rPr>
            <w:rFonts w:ascii="Arial" w:hAnsi="Arial" w:cs="Arial"/>
            <w:sz w:val="24"/>
            <w:szCs w:val="24"/>
          </w:rPr>
          <w:t xml:space="preserve">Determine </w:t>
        </w:r>
        <w:r w:rsidR="008874CD">
          <w:rPr>
            <w:rFonts w:ascii="Arial" w:hAnsi="Arial" w:cs="Arial"/>
            <w:sz w:val="24"/>
            <w:szCs w:val="24"/>
          </w:rPr>
          <w:t xml:space="preserve">if the </w:t>
        </w:r>
        <w:r w:rsidR="008874CD" w:rsidRPr="008874CD">
          <w:rPr>
            <w:rFonts w:ascii="Arial" w:hAnsi="Arial" w:cs="Arial"/>
            <w:sz w:val="24"/>
            <w:szCs w:val="24"/>
          </w:rPr>
          <w:t>personnel response was appropriate.</w:t>
        </w:r>
      </w:ins>
    </w:p>
    <w:p w:rsidR="00811EF0"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i/>
          <w:iCs/>
          <w:sz w:val="24"/>
          <w:szCs w:val="24"/>
        </w:rPr>
      </w:pPr>
      <w:r>
        <w:rPr>
          <w:rFonts w:ascii="Arial" w:hAnsi="Arial" w:cs="Arial"/>
          <w:sz w:val="24"/>
          <w:szCs w:val="24"/>
        </w:rPr>
        <w:t>02.04</w:t>
      </w:r>
      <w:r>
        <w:rPr>
          <w:rFonts w:ascii="Arial" w:hAnsi="Arial" w:cs="Arial"/>
          <w:sz w:val="24"/>
          <w:szCs w:val="24"/>
        </w:rPr>
        <w:tab/>
      </w:r>
      <w:r>
        <w:rPr>
          <w:rFonts w:ascii="Arial" w:hAnsi="Arial" w:cs="Arial"/>
          <w:sz w:val="24"/>
          <w:szCs w:val="24"/>
          <w:u w:val="single"/>
        </w:rPr>
        <w:t>NOED</w:t>
      </w:r>
      <w:ins w:id="67" w:author="Author" w:date="2011-04-08T08:59:00Z">
        <w:r w:rsidR="00935257">
          <w:rPr>
            <w:rFonts w:ascii="Arial" w:hAnsi="Arial" w:cs="Arial"/>
            <w:sz w:val="24"/>
            <w:szCs w:val="24"/>
            <w:u w:val="single"/>
          </w:rPr>
          <w:t>s</w:t>
        </w:r>
      </w:ins>
      <w:ins w:id="68" w:author="Author" w:date="2010-11-29T13:39:00Z">
        <w:r w:rsidR="00DC590C" w:rsidRPr="00DC590C">
          <w:rPr>
            <w:rFonts w:ascii="Arial" w:hAnsi="Arial" w:cs="Arial"/>
            <w:sz w:val="24"/>
            <w:szCs w:val="24"/>
          </w:rPr>
          <w:t>.</w:t>
        </w:r>
        <w:r w:rsidR="0008112F">
          <w:rPr>
            <w:rFonts w:ascii="Arial" w:hAnsi="Arial" w:cs="Arial"/>
            <w:sz w:val="24"/>
            <w:szCs w:val="24"/>
          </w:rPr>
          <w:t xml:space="preserve">  </w:t>
        </w:r>
      </w:ins>
      <w:r w:rsidRPr="00935257">
        <w:rPr>
          <w:rFonts w:ascii="Arial" w:hAnsi="Arial" w:cs="Arial"/>
          <w:sz w:val="24"/>
          <w:szCs w:val="24"/>
        </w:rPr>
        <w:t>Review NOED</w:t>
      </w:r>
      <w:ins w:id="69" w:author="Author" w:date="2011-04-08T08:59:00Z">
        <w:r w:rsidR="00935257">
          <w:rPr>
            <w:rFonts w:ascii="Arial" w:hAnsi="Arial" w:cs="Arial"/>
            <w:sz w:val="24"/>
            <w:szCs w:val="24"/>
          </w:rPr>
          <w:t>s</w:t>
        </w:r>
      </w:ins>
      <w:r w:rsidRPr="00935257">
        <w:rPr>
          <w:rFonts w:ascii="Arial" w:hAnsi="Arial" w:cs="Arial"/>
          <w:sz w:val="24"/>
          <w:szCs w:val="24"/>
        </w:rPr>
        <w:t xml:space="preserve"> and </w:t>
      </w:r>
      <w:r w:rsidRPr="00935257">
        <w:rPr>
          <w:rFonts w:ascii="Arial" w:hAnsi="Arial" w:cs="Arial"/>
          <w:iCs/>
          <w:sz w:val="24"/>
          <w:szCs w:val="24"/>
        </w:rPr>
        <w:t>related documents to verify the accuracy of the NOED</w:t>
      </w:r>
      <w:ins w:id="70" w:author="Author" w:date="2011-04-08T09:00:00Z">
        <w:r w:rsidR="00935257">
          <w:rPr>
            <w:rFonts w:ascii="Arial" w:hAnsi="Arial" w:cs="Arial"/>
            <w:iCs/>
            <w:sz w:val="24"/>
            <w:szCs w:val="24"/>
          </w:rPr>
          <w:t>s</w:t>
        </w:r>
      </w:ins>
      <w:r w:rsidRPr="00935257">
        <w:rPr>
          <w:rFonts w:ascii="Arial" w:hAnsi="Arial" w:cs="Arial"/>
          <w:iCs/>
          <w:sz w:val="24"/>
          <w:szCs w:val="24"/>
        </w:rPr>
        <w:t xml:space="preserve"> and </w:t>
      </w:r>
      <w:ins w:id="71" w:author="Author" w:date="2011-04-08T09:00:00Z">
        <w:r w:rsidR="00935257">
          <w:rPr>
            <w:rFonts w:ascii="Arial" w:hAnsi="Arial" w:cs="Arial"/>
            <w:iCs/>
            <w:sz w:val="24"/>
            <w:szCs w:val="24"/>
          </w:rPr>
          <w:t>their</w:t>
        </w:r>
      </w:ins>
      <w:r w:rsidRPr="00935257">
        <w:rPr>
          <w:rFonts w:ascii="Arial" w:hAnsi="Arial" w:cs="Arial"/>
          <w:iCs/>
          <w:sz w:val="24"/>
          <w:szCs w:val="24"/>
        </w:rPr>
        <w:t xml:space="preserve"> consistency with </w:t>
      </w:r>
      <w:r w:rsidRPr="00935257">
        <w:rPr>
          <w:rFonts w:ascii="Arial" w:hAnsi="Arial" w:cs="Arial"/>
          <w:sz w:val="24"/>
          <w:szCs w:val="24"/>
        </w:rPr>
        <w:t>licensee oral assertions, and implementation of compensatory measures and commitments</w:t>
      </w:r>
      <w:r>
        <w:rPr>
          <w:rFonts w:ascii="Arial" w:hAnsi="Arial" w:cs="Arial"/>
          <w:sz w:val="24"/>
          <w:szCs w:val="24"/>
        </w:rPr>
        <w:t xml:space="preserve">.  In addition, assess the adequacy of licensee corrective actions and root cause determinations, and determine if </w:t>
      </w:r>
      <w:r w:rsidR="006F786E">
        <w:rPr>
          <w:rFonts w:ascii="Arial" w:hAnsi="Arial" w:cs="Arial"/>
          <w:sz w:val="24"/>
          <w:szCs w:val="24"/>
        </w:rPr>
        <w:t xml:space="preserve">the </w:t>
      </w:r>
      <w:ins w:id="72" w:author="Author" w:date="2011-04-08T09:01:00Z">
        <w:r w:rsidR="00935257">
          <w:rPr>
            <w:rFonts w:ascii="Arial" w:hAnsi="Arial" w:cs="Arial"/>
            <w:sz w:val="24"/>
            <w:szCs w:val="24"/>
          </w:rPr>
          <w:t>Nuclear Regulatory Commission</w:t>
        </w:r>
      </w:ins>
      <w:r w:rsidR="006F786E">
        <w:rPr>
          <w:rFonts w:ascii="Arial" w:hAnsi="Arial" w:cs="Arial"/>
          <w:sz w:val="24"/>
          <w:szCs w:val="24"/>
        </w:rPr>
        <w:t xml:space="preserve"> (NRC)</w:t>
      </w:r>
      <w:r>
        <w:rPr>
          <w:rFonts w:ascii="Arial" w:hAnsi="Arial" w:cs="Arial"/>
          <w:sz w:val="24"/>
          <w:szCs w:val="24"/>
        </w:rPr>
        <w:t xml:space="preserve"> requirements have been violated.</w:t>
      </w:r>
    </w:p>
    <w:p w:rsidR="00811EF0" w:rsidRDefault="00811EF0" w:rsidP="00E3512D">
      <w:pPr>
        <w:tabs>
          <w:tab w:val="left" w:pos="274"/>
          <w:tab w:val="left" w:pos="806"/>
          <w:tab w:val="left" w:pos="1440"/>
          <w:tab w:val="left" w:pos="2074"/>
          <w:tab w:val="left" w:pos="2707"/>
        </w:tabs>
        <w:jc w:val="both"/>
        <w:rPr>
          <w:rFonts w:ascii="Arial" w:hAnsi="Arial" w:cs="Arial"/>
          <w:i/>
          <w:iCs/>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i/>
          <w:iCs/>
          <w:sz w:val="24"/>
          <w:szCs w:val="24"/>
        </w:rPr>
      </w:pPr>
    </w:p>
    <w:p w:rsidR="00811EF0" w:rsidRPr="00DB00E3" w:rsidRDefault="00811EF0" w:rsidP="00DB00E3">
      <w:pPr>
        <w:tabs>
          <w:tab w:val="left" w:pos="274"/>
          <w:tab w:val="left" w:pos="806"/>
          <w:tab w:val="left" w:pos="1440"/>
          <w:tab w:val="left" w:pos="2074"/>
          <w:tab w:val="left" w:pos="2707"/>
        </w:tabs>
        <w:ind w:left="1440" w:hanging="1440"/>
        <w:jc w:val="both"/>
        <w:rPr>
          <w:rFonts w:ascii="Arial" w:hAnsi="Arial" w:cs="Arial"/>
          <w:iCs/>
          <w:sz w:val="24"/>
          <w:szCs w:val="24"/>
        </w:rPr>
      </w:pPr>
      <w:r w:rsidRPr="00DB00E3">
        <w:rPr>
          <w:rFonts w:ascii="Arial" w:hAnsi="Arial" w:cs="Arial"/>
          <w:iCs/>
          <w:sz w:val="24"/>
          <w:szCs w:val="24"/>
        </w:rPr>
        <w:t>71153-03</w:t>
      </w:r>
      <w:r w:rsidRPr="00DB00E3">
        <w:rPr>
          <w:rFonts w:ascii="Arial" w:hAnsi="Arial" w:cs="Arial"/>
          <w:iCs/>
          <w:sz w:val="24"/>
          <w:szCs w:val="24"/>
        </w:rPr>
        <w:tab/>
        <w:t>INSPECTION GUIDANCE</w:t>
      </w: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r w:rsidRPr="00DB00E3">
        <w:rPr>
          <w:rFonts w:ascii="Arial" w:hAnsi="Arial" w:cs="Arial"/>
          <w:iCs/>
          <w:sz w:val="24"/>
          <w:szCs w:val="24"/>
        </w:rPr>
        <w:t>MD</w:t>
      </w:r>
      <w:ins w:id="73" w:author="Author" w:date="2011-04-08T13:50:00Z">
        <w:r w:rsidR="004A3E49">
          <w:rPr>
            <w:rFonts w:ascii="Arial" w:hAnsi="Arial" w:cs="Arial"/>
            <w:iCs/>
            <w:sz w:val="24"/>
            <w:szCs w:val="24"/>
          </w:rPr>
          <w:t xml:space="preserve"> </w:t>
        </w:r>
      </w:ins>
      <w:r w:rsidRPr="00DB00E3">
        <w:rPr>
          <w:rFonts w:ascii="Arial" w:hAnsi="Arial" w:cs="Arial"/>
          <w:iCs/>
          <w:sz w:val="24"/>
          <w:szCs w:val="24"/>
        </w:rPr>
        <w:t xml:space="preserve">8.3, “NRC Incident Investigation Program,” defines a significant operational event </w:t>
      </w:r>
      <w:proofErr w:type="gramStart"/>
      <w:r w:rsidRPr="00DB00E3">
        <w:rPr>
          <w:rFonts w:ascii="Arial" w:hAnsi="Arial" w:cs="Arial"/>
          <w:iCs/>
          <w:sz w:val="24"/>
          <w:szCs w:val="24"/>
        </w:rPr>
        <w:t>as  radiological</w:t>
      </w:r>
      <w:proofErr w:type="gramEnd"/>
      <w:r w:rsidRPr="00DB00E3">
        <w:rPr>
          <w:rFonts w:ascii="Arial" w:hAnsi="Arial" w:cs="Arial"/>
          <w:iCs/>
          <w:sz w:val="24"/>
          <w:szCs w:val="24"/>
        </w:rPr>
        <w:t>, safeguards, or other safety-related operational event at a NRC-licensed facility that poses an actual or potential hazard to public health and safety, property, or the environment.  At power reactors, these events include significant unplanned degraded conditions identified by the licensee or NRC.</w:t>
      </w: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p>
    <w:p w:rsidR="00EC4061" w:rsidRPr="00DB00E3" w:rsidRDefault="00EC4061" w:rsidP="00EC4061">
      <w:pPr>
        <w:tabs>
          <w:tab w:val="left" w:pos="274"/>
          <w:tab w:val="left" w:pos="806"/>
          <w:tab w:val="left" w:pos="1440"/>
          <w:tab w:val="left" w:pos="2074"/>
          <w:tab w:val="left" w:pos="2707"/>
        </w:tabs>
        <w:jc w:val="both"/>
        <w:rPr>
          <w:rFonts w:ascii="Arial" w:hAnsi="Arial" w:cs="Arial"/>
          <w:iCs/>
          <w:sz w:val="24"/>
          <w:szCs w:val="24"/>
        </w:rPr>
      </w:pPr>
      <w:r w:rsidRPr="00DB00E3">
        <w:rPr>
          <w:rFonts w:ascii="Arial" w:hAnsi="Arial" w:cs="Arial"/>
          <w:iCs/>
          <w:sz w:val="24"/>
          <w:szCs w:val="24"/>
        </w:rPr>
        <w:t>The staff uses MD</w:t>
      </w:r>
      <w:r w:rsidR="0030024E" w:rsidRPr="00E667A7">
        <w:rPr>
          <w:rFonts w:ascii="Arial" w:hAnsi="Arial" w:cs="Arial"/>
          <w:sz w:val="24"/>
          <w:szCs w:val="24"/>
        </w:rPr>
        <w:t> </w:t>
      </w:r>
      <w:r w:rsidRPr="00DB00E3">
        <w:rPr>
          <w:rFonts w:ascii="Arial" w:hAnsi="Arial" w:cs="Arial"/>
          <w:iCs/>
          <w:sz w:val="24"/>
          <w:szCs w:val="24"/>
        </w:rPr>
        <w:t>8.3 and Inspection Manual Chapter (IMC) 0309, “Reactive Inspection Decision Basis for Reactors”, to determine the appropriate NRC response to a significant operational event</w:t>
      </w:r>
      <w:ins w:id="74" w:author="Author" w:date="2011-04-08T09:03:00Z">
        <w:r w:rsidR="00935257">
          <w:rPr>
            <w:rFonts w:ascii="Arial" w:hAnsi="Arial" w:cs="Arial"/>
            <w:iCs/>
            <w:sz w:val="24"/>
            <w:szCs w:val="24"/>
          </w:rPr>
          <w:t>.</w:t>
        </w:r>
      </w:ins>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r w:rsidRPr="00DB00E3">
        <w:rPr>
          <w:rFonts w:ascii="Arial" w:hAnsi="Arial" w:cs="Arial"/>
          <w:iCs/>
          <w:sz w:val="24"/>
          <w:szCs w:val="24"/>
        </w:rPr>
        <w:t>Following notification of an event or during an event, the</w:t>
      </w:r>
      <w:r w:rsidR="003C1B4F">
        <w:rPr>
          <w:rFonts w:ascii="Arial" w:hAnsi="Arial" w:cs="Arial"/>
          <w:iCs/>
          <w:sz w:val="24"/>
          <w:szCs w:val="24"/>
        </w:rPr>
        <w:t xml:space="preserve"> responding on-site inspectors </w:t>
      </w:r>
      <w:r w:rsidRPr="00DB00E3">
        <w:rPr>
          <w:rFonts w:ascii="Arial" w:hAnsi="Arial" w:cs="Arial"/>
          <w:iCs/>
          <w:sz w:val="24"/>
          <w:szCs w:val="24"/>
        </w:rPr>
        <w:t xml:space="preserve">provide details regarding plant status and performance of equipment and personnel to management, event review staff and regional and headquarters risk analysts.  The details are used to determine the level of agency response, investigatory response if any, i.e., IIT, AIT, or SI, and any special resources and expertise needed for event </w:t>
      </w:r>
      <w:ins w:id="75" w:author="Author" w:date="2011-04-08T08:33:00Z">
        <w:r w:rsidR="00BA0BF6">
          <w:rPr>
            <w:rFonts w:ascii="Arial" w:hAnsi="Arial" w:cs="Arial"/>
            <w:iCs/>
            <w:sz w:val="24"/>
            <w:szCs w:val="24"/>
          </w:rPr>
          <w:t>follow-up</w:t>
        </w:r>
      </w:ins>
      <w:r w:rsidRPr="00DB00E3">
        <w:rPr>
          <w:rFonts w:ascii="Arial" w:hAnsi="Arial" w:cs="Arial"/>
          <w:iCs/>
          <w:sz w:val="24"/>
          <w:szCs w:val="24"/>
        </w:rPr>
        <w:t>.  If no reactive inspection is warranted in accordance with MD</w:t>
      </w:r>
      <w:r w:rsidR="0030024E" w:rsidRPr="00E667A7">
        <w:rPr>
          <w:rFonts w:ascii="Arial" w:hAnsi="Arial" w:cs="Arial"/>
          <w:sz w:val="24"/>
          <w:szCs w:val="24"/>
        </w:rPr>
        <w:t> </w:t>
      </w:r>
      <w:r w:rsidRPr="00DB00E3">
        <w:rPr>
          <w:rFonts w:ascii="Arial" w:hAnsi="Arial" w:cs="Arial"/>
          <w:iCs/>
          <w:sz w:val="24"/>
          <w:szCs w:val="24"/>
        </w:rPr>
        <w:t>8.3</w:t>
      </w:r>
      <w:r w:rsidR="007E698D" w:rsidRPr="007E698D">
        <w:rPr>
          <w:rFonts w:ascii="Arial" w:hAnsi="Arial" w:cs="Arial"/>
          <w:iCs/>
          <w:sz w:val="24"/>
          <w:szCs w:val="24"/>
        </w:rPr>
        <w:t xml:space="preserve"> </w:t>
      </w:r>
      <w:r w:rsidR="007E698D" w:rsidRPr="00DB00E3">
        <w:rPr>
          <w:rFonts w:ascii="Arial" w:hAnsi="Arial" w:cs="Arial"/>
          <w:iCs/>
          <w:sz w:val="24"/>
          <w:szCs w:val="24"/>
        </w:rPr>
        <w:t>and IMC</w:t>
      </w:r>
      <w:r w:rsidR="0030024E" w:rsidRPr="00E667A7">
        <w:rPr>
          <w:rFonts w:ascii="Arial" w:hAnsi="Arial" w:cs="Arial"/>
          <w:sz w:val="24"/>
          <w:szCs w:val="24"/>
        </w:rPr>
        <w:t> </w:t>
      </w:r>
      <w:r w:rsidR="007E698D" w:rsidRPr="00DB00E3">
        <w:rPr>
          <w:rFonts w:ascii="Arial" w:hAnsi="Arial" w:cs="Arial"/>
          <w:iCs/>
          <w:sz w:val="24"/>
          <w:szCs w:val="24"/>
        </w:rPr>
        <w:t>0309</w:t>
      </w:r>
      <w:r w:rsidRPr="00DB00E3">
        <w:rPr>
          <w:rFonts w:ascii="Arial" w:hAnsi="Arial" w:cs="Arial"/>
          <w:iCs/>
          <w:sz w:val="24"/>
          <w:szCs w:val="24"/>
        </w:rPr>
        <w:t>, the event would be followed up through the applicable ROP baseline inspection procedure(s).</w:t>
      </w: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r w:rsidRPr="00DB00E3">
        <w:rPr>
          <w:rFonts w:ascii="Arial" w:hAnsi="Arial" w:cs="Arial"/>
          <w:iCs/>
          <w:sz w:val="24"/>
          <w:szCs w:val="24"/>
        </w:rPr>
        <w:t>Appendix A illustrates the relationship between event response and the ROP.</w:t>
      </w: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p>
    <w:p w:rsidR="00811EF0" w:rsidRDefault="00811EF0" w:rsidP="00E3512D">
      <w:pPr>
        <w:tabs>
          <w:tab w:val="left" w:pos="274"/>
          <w:tab w:val="left" w:pos="806"/>
          <w:tab w:val="left" w:pos="1440"/>
          <w:tab w:val="left" w:pos="2074"/>
          <w:tab w:val="left" w:pos="2707"/>
        </w:tabs>
        <w:jc w:val="both"/>
        <w:rPr>
          <w:rFonts w:ascii="Arial" w:hAnsi="Arial" w:cs="Arial"/>
          <w:iCs/>
          <w:sz w:val="24"/>
          <w:szCs w:val="24"/>
        </w:rPr>
      </w:pPr>
      <w:r w:rsidRPr="00DB00E3">
        <w:rPr>
          <w:rFonts w:ascii="Arial" w:hAnsi="Arial" w:cs="Arial"/>
          <w:iCs/>
          <w:sz w:val="24"/>
          <w:szCs w:val="24"/>
        </w:rPr>
        <w:t>Appendix B provides guidance for limiting NRC’s impact on licensees during an event.</w:t>
      </w:r>
    </w:p>
    <w:p w:rsidR="00BC13C4" w:rsidRDefault="00BC13C4" w:rsidP="00E3512D">
      <w:pPr>
        <w:tabs>
          <w:tab w:val="left" w:pos="274"/>
          <w:tab w:val="left" w:pos="806"/>
          <w:tab w:val="left" w:pos="1440"/>
          <w:tab w:val="left" w:pos="2074"/>
          <w:tab w:val="left" w:pos="2707"/>
        </w:tabs>
        <w:jc w:val="both"/>
        <w:rPr>
          <w:rFonts w:ascii="Arial" w:hAnsi="Arial" w:cs="Arial"/>
          <w:iCs/>
          <w:sz w:val="24"/>
          <w:szCs w:val="24"/>
        </w:rPr>
      </w:pPr>
    </w:p>
    <w:p w:rsidR="00BC13C4" w:rsidRPr="00DB00E3" w:rsidRDefault="00BC13C4" w:rsidP="00E3512D">
      <w:pPr>
        <w:tabs>
          <w:tab w:val="left" w:pos="274"/>
          <w:tab w:val="left" w:pos="806"/>
          <w:tab w:val="left" w:pos="1440"/>
          <w:tab w:val="left" w:pos="2074"/>
          <w:tab w:val="left" w:pos="2707"/>
        </w:tabs>
        <w:jc w:val="both"/>
        <w:rPr>
          <w:rFonts w:ascii="Arial" w:hAnsi="Arial" w:cs="Arial"/>
          <w:iCs/>
          <w:sz w:val="24"/>
          <w:szCs w:val="24"/>
        </w:rPr>
      </w:pPr>
      <w:ins w:id="76" w:author="Author" w:date="2011-05-05T10:06:00Z">
        <w:r>
          <w:rPr>
            <w:rFonts w:ascii="Arial" w:hAnsi="Arial" w:cs="Arial"/>
            <w:iCs/>
            <w:sz w:val="24"/>
            <w:szCs w:val="24"/>
          </w:rPr>
          <w:t>Appendix C provides guidance for plant response and event follow-up.</w:t>
        </w:r>
      </w:ins>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r w:rsidRPr="00DB00E3">
        <w:rPr>
          <w:rFonts w:ascii="Arial" w:hAnsi="Arial" w:cs="Arial"/>
          <w:iCs/>
          <w:sz w:val="24"/>
          <w:szCs w:val="24"/>
          <w:u w:val="single"/>
        </w:rPr>
        <w:t>Specific Guidance</w:t>
      </w:r>
      <w:r w:rsidRPr="00DB00E3">
        <w:rPr>
          <w:rFonts w:ascii="Arial" w:hAnsi="Arial" w:cs="Arial"/>
          <w:iCs/>
          <w:sz w:val="24"/>
          <w:szCs w:val="24"/>
        </w:rPr>
        <w:t xml:space="preserve"> </w:t>
      </w: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jc w:val="both"/>
        <w:rPr>
          <w:rFonts w:ascii="Arial" w:hAnsi="Arial" w:cs="Arial"/>
          <w:iCs/>
          <w:sz w:val="24"/>
          <w:szCs w:val="24"/>
        </w:rPr>
      </w:pPr>
      <w:r w:rsidRPr="00DB00E3">
        <w:rPr>
          <w:rFonts w:ascii="Arial" w:hAnsi="Arial" w:cs="Arial"/>
          <w:iCs/>
          <w:sz w:val="24"/>
          <w:szCs w:val="24"/>
        </w:rPr>
        <w:lastRenderedPageBreak/>
        <w:t>03.01</w:t>
      </w:r>
      <w:r w:rsidRPr="00DB00E3">
        <w:rPr>
          <w:rFonts w:ascii="Arial" w:hAnsi="Arial" w:cs="Arial"/>
          <w:iCs/>
          <w:sz w:val="24"/>
          <w:szCs w:val="24"/>
        </w:rPr>
        <w:tab/>
      </w:r>
      <w:r w:rsidRPr="00DB00E3">
        <w:rPr>
          <w:rFonts w:ascii="Arial" w:hAnsi="Arial" w:cs="Arial"/>
          <w:iCs/>
          <w:sz w:val="24"/>
          <w:szCs w:val="24"/>
          <w:u w:val="single"/>
        </w:rPr>
        <w:t>Event Follow Up</w:t>
      </w:r>
    </w:p>
    <w:p w:rsidR="00811EF0" w:rsidRDefault="00811EF0" w:rsidP="00E3512D">
      <w:pPr>
        <w:tabs>
          <w:tab w:val="left" w:pos="274"/>
          <w:tab w:val="left" w:pos="806"/>
          <w:tab w:val="left" w:pos="1440"/>
          <w:tab w:val="left" w:pos="2074"/>
          <w:tab w:val="left" w:pos="2707"/>
        </w:tabs>
        <w:jc w:val="both"/>
        <w:rPr>
          <w:rFonts w:ascii="Arial" w:hAnsi="Arial" w:cs="Arial"/>
          <w:i/>
          <w:iCs/>
          <w:sz w:val="24"/>
          <w:szCs w:val="24"/>
        </w:rPr>
      </w:pP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sidRPr="00E3512D">
        <w:rPr>
          <w:rFonts w:ascii="Arial" w:hAnsi="Arial" w:cs="Arial"/>
          <w:sz w:val="24"/>
          <w:szCs w:val="24"/>
        </w:rPr>
        <w:t>a.</w:t>
      </w:r>
      <w:r w:rsidRPr="00E3512D">
        <w:rPr>
          <w:rFonts w:ascii="Arial" w:hAnsi="Arial" w:cs="Arial"/>
          <w:sz w:val="24"/>
          <w:szCs w:val="24"/>
        </w:rPr>
        <w:tab/>
        <w:t xml:space="preserve">Obtain understanding of plant status, equipment/personnel performance and plant management decisions to assist NRC management in making an informed evaluation of plant conditions. </w:t>
      </w:r>
      <w:r w:rsidR="003342E2">
        <w:rPr>
          <w:rFonts w:ascii="Arial" w:hAnsi="Arial" w:cs="Arial"/>
          <w:sz w:val="24"/>
          <w:szCs w:val="24"/>
        </w:rPr>
        <w:t xml:space="preserve"> </w:t>
      </w:r>
      <w:r w:rsidRPr="00E3512D">
        <w:rPr>
          <w:rFonts w:ascii="Arial" w:hAnsi="Arial" w:cs="Arial"/>
          <w:sz w:val="24"/>
          <w:szCs w:val="24"/>
        </w:rPr>
        <w:t>Observe plant parameters and status for mitigating systems/trains and fission product barriers.  Information sources include drawings, system descriptions, control board indications, plant logs, computer data, recorders, and licensee personnel.</w:t>
      </w:r>
      <w:ins w:id="77" w:author="Author" w:date="2011-04-04T14:38:00Z">
        <w:r w:rsidR="00B40D48">
          <w:rPr>
            <w:rFonts w:ascii="Arial" w:hAnsi="Arial" w:cs="Arial"/>
            <w:sz w:val="24"/>
            <w:szCs w:val="24"/>
          </w:rPr>
          <w:t xml:space="preserve">  </w:t>
        </w:r>
      </w:ins>
      <w:ins w:id="78" w:author="Author" w:date="2011-04-08T09:13:00Z">
        <w:r w:rsidR="0030024E">
          <w:rPr>
            <w:rFonts w:ascii="Arial" w:hAnsi="Arial" w:cs="Arial"/>
            <w:sz w:val="24"/>
            <w:szCs w:val="24"/>
          </w:rPr>
          <w:t xml:space="preserve">Refer to </w:t>
        </w:r>
      </w:ins>
      <w:ins w:id="79" w:author="Author" w:date="2011-04-04T14:38:00Z">
        <w:r w:rsidR="00B40D48">
          <w:rPr>
            <w:rFonts w:ascii="Arial" w:hAnsi="Arial" w:cs="Arial"/>
            <w:sz w:val="24"/>
            <w:szCs w:val="24"/>
          </w:rPr>
          <w:t>Appendix</w:t>
        </w:r>
      </w:ins>
      <w:ins w:id="80" w:author="Author" w:date="2011-04-08T09:06:00Z">
        <w:r w:rsidR="0030024E" w:rsidRPr="00E667A7">
          <w:rPr>
            <w:rFonts w:ascii="Arial" w:hAnsi="Arial" w:cs="Arial"/>
            <w:sz w:val="24"/>
            <w:szCs w:val="24"/>
          </w:rPr>
          <w:t> </w:t>
        </w:r>
      </w:ins>
      <w:ins w:id="81" w:author="Author" w:date="2011-04-04T14:38:00Z">
        <w:r w:rsidR="00B40D48">
          <w:rPr>
            <w:rFonts w:ascii="Arial" w:hAnsi="Arial" w:cs="Arial"/>
            <w:sz w:val="24"/>
            <w:szCs w:val="24"/>
          </w:rPr>
          <w:t xml:space="preserve">C </w:t>
        </w:r>
      </w:ins>
      <w:ins w:id="82" w:author="Author" w:date="2011-04-08T09:13:00Z">
        <w:r w:rsidR="0030024E">
          <w:rPr>
            <w:rFonts w:ascii="Arial" w:hAnsi="Arial" w:cs="Arial"/>
            <w:sz w:val="24"/>
            <w:szCs w:val="24"/>
          </w:rPr>
          <w:t xml:space="preserve">for additional </w:t>
        </w:r>
      </w:ins>
      <w:ins w:id="83" w:author="Author" w:date="2011-04-08T09:16:00Z">
        <w:r w:rsidR="009120C1">
          <w:rPr>
            <w:rFonts w:ascii="Arial" w:hAnsi="Arial" w:cs="Arial"/>
            <w:sz w:val="24"/>
            <w:szCs w:val="24"/>
          </w:rPr>
          <w:t xml:space="preserve">specific </w:t>
        </w:r>
      </w:ins>
      <w:ins w:id="84" w:author="Author" w:date="2011-04-08T09:15:00Z">
        <w:r w:rsidR="009120C1">
          <w:rPr>
            <w:rFonts w:ascii="Arial" w:hAnsi="Arial" w:cs="Arial"/>
            <w:sz w:val="24"/>
            <w:szCs w:val="24"/>
          </w:rPr>
          <w:t xml:space="preserve">guidance </w:t>
        </w:r>
      </w:ins>
      <w:ins w:id="85" w:author="Author" w:date="2011-04-04T14:39:00Z">
        <w:r w:rsidR="00B40D48">
          <w:rPr>
            <w:rFonts w:ascii="Arial" w:hAnsi="Arial" w:cs="Arial"/>
            <w:sz w:val="24"/>
            <w:szCs w:val="24"/>
          </w:rPr>
          <w:t xml:space="preserve">for </w:t>
        </w:r>
      </w:ins>
      <w:ins w:id="86" w:author="Author" w:date="2011-04-08T09:03:00Z">
        <w:r w:rsidR="00935257">
          <w:rPr>
            <w:rFonts w:ascii="Arial" w:hAnsi="Arial" w:cs="Arial"/>
            <w:sz w:val="24"/>
            <w:szCs w:val="24"/>
          </w:rPr>
          <w:t>Pressurized Water Reactor</w:t>
        </w:r>
      </w:ins>
      <w:ins w:id="87" w:author="Author" w:date="2011-04-08T09:16:00Z">
        <w:r w:rsidR="009120C1">
          <w:rPr>
            <w:rFonts w:ascii="Arial" w:hAnsi="Arial" w:cs="Arial"/>
            <w:sz w:val="24"/>
            <w:szCs w:val="24"/>
          </w:rPr>
          <w:t>s</w:t>
        </w:r>
      </w:ins>
      <w:ins w:id="88" w:author="Author" w:date="2011-04-08T09:03:00Z">
        <w:r w:rsidR="00935257">
          <w:rPr>
            <w:rFonts w:ascii="Arial" w:hAnsi="Arial" w:cs="Arial"/>
            <w:sz w:val="24"/>
            <w:szCs w:val="24"/>
          </w:rPr>
          <w:t xml:space="preserve"> (</w:t>
        </w:r>
      </w:ins>
      <w:ins w:id="89" w:author="Author" w:date="2011-04-04T14:39:00Z">
        <w:r w:rsidR="00B40D48">
          <w:rPr>
            <w:rFonts w:ascii="Arial" w:hAnsi="Arial" w:cs="Arial"/>
            <w:sz w:val="24"/>
            <w:szCs w:val="24"/>
          </w:rPr>
          <w:t>PWR</w:t>
        </w:r>
      </w:ins>
      <w:ins w:id="90" w:author="Author" w:date="2011-04-08T09:16:00Z">
        <w:r w:rsidR="009120C1">
          <w:rPr>
            <w:rFonts w:ascii="Arial" w:hAnsi="Arial" w:cs="Arial"/>
            <w:sz w:val="24"/>
            <w:szCs w:val="24"/>
          </w:rPr>
          <w:t>s</w:t>
        </w:r>
      </w:ins>
      <w:ins w:id="91" w:author="Author" w:date="2011-04-08T09:03:00Z">
        <w:r w:rsidR="00935257">
          <w:rPr>
            <w:rFonts w:ascii="Arial" w:hAnsi="Arial" w:cs="Arial"/>
            <w:sz w:val="24"/>
            <w:szCs w:val="24"/>
          </w:rPr>
          <w:t>)</w:t>
        </w:r>
      </w:ins>
      <w:ins w:id="92" w:author="Author" w:date="2011-04-04T14:39:00Z">
        <w:r w:rsidR="00B40D48">
          <w:rPr>
            <w:rFonts w:ascii="Arial" w:hAnsi="Arial" w:cs="Arial"/>
            <w:sz w:val="24"/>
            <w:szCs w:val="24"/>
          </w:rPr>
          <w:t xml:space="preserve">, </w:t>
        </w:r>
      </w:ins>
      <w:ins w:id="93" w:author="Author" w:date="2011-04-08T09:04:00Z">
        <w:r w:rsidR="00935257">
          <w:rPr>
            <w:rFonts w:ascii="Arial" w:hAnsi="Arial" w:cs="Arial"/>
            <w:sz w:val="24"/>
            <w:szCs w:val="24"/>
          </w:rPr>
          <w:t>Boiling Water Reactor</w:t>
        </w:r>
      </w:ins>
      <w:ins w:id="94" w:author="Author" w:date="2011-04-08T09:16:00Z">
        <w:r w:rsidR="009120C1">
          <w:rPr>
            <w:rFonts w:ascii="Arial" w:hAnsi="Arial" w:cs="Arial"/>
            <w:sz w:val="24"/>
            <w:szCs w:val="24"/>
          </w:rPr>
          <w:t xml:space="preserve">s </w:t>
        </w:r>
      </w:ins>
      <w:ins w:id="95" w:author="Author" w:date="2011-04-08T09:04:00Z">
        <w:r w:rsidR="00935257">
          <w:rPr>
            <w:rFonts w:ascii="Arial" w:hAnsi="Arial" w:cs="Arial"/>
            <w:sz w:val="24"/>
            <w:szCs w:val="24"/>
          </w:rPr>
          <w:t>(</w:t>
        </w:r>
      </w:ins>
      <w:ins w:id="96" w:author="Author" w:date="2011-04-04T14:39:00Z">
        <w:r w:rsidR="00B40D48">
          <w:rPr>
            <w:rFonts w:ascii="Arial" w:hAnsi="Arial" w:cs="Arial"/>
            <w:sz w:val="24"/>
            <w:szCs w:val="24"/>
          </w:rPr>
          <w:t>BWR</w:t>
        </w:r>
      </w:ins>
      <w:ins w:id="97" w:author="Author" w:date="2011-04-08T09:16:00Z">
        <w:r w:rsidR="009120C1">
          <w:rPr>
            <w:rFonts w:ascii="Arial" w:hAnsi="Arial" w:cs="Arial"/>
            <w:sz w:val="24"/>
            <w:szCs w:val="24"/>
          </w:rPr>
          <w:t>s</w:t>
        </w:r>
      </w:ins>
      <w:ins w:id="98" w:author="Author" w:date="2011-04-08T09:04:00Z">
        <w:r w:rsidR="00935257">
          <w:rPr>
            <w:rFonts w:ascii="Arial" w:hAnsi="Arial" w:cs="Arial"/>
            <w:sz w:val="24"/>
            <w:szCs w:val="24"/>
          </w:rPr>
          <w:t>)</w:t>
        </w:r>
      </w:ins>
      <w:ins w:id="99" w:author="Author" w:date="2011-04-04T14:39:00Z">
        <w:r w:rsidR="00B40D48">
          <w:rPr>
            <w:rFonts w:ascii="Arial" w:hAnsi="Arial" w:cs="Arial"/>
            <w:sz w:val="24"/>
            <w:szCs w:val="24"/>
          </w:rPr>
          <w:t xml:space="preserve">, </w:t>
        </w:r>
      </w:ins>
      <w:ins w:id="100" w:author="Author" w:date="2011-04-08T09:16:00Z">
        <w:r w:rsidR="009120C1">
          <w:rPr>
            <w:rFonts w:ascii="Arial" w:hAnsi="Arial" w:cs="Arial"/>
            <w:sz w:val="24"/>
            <w:szCs w:val="24"/>
          </w:rPr>
          <w:t xml:space="preserve">and </w:t>
        </w:r>
      </w:ins>
      <w:ins w:id="101" w:author="Author" w:date="2011-04-04T14:39:00Z">
        <w:r w:rsidR="00B40D48">
          <w:rPr>
            <w:rFonts w:ascii="Arial" w:hAnsi="Arial" w:cs="Arial"/>
            <w:sz w:val="24"/>
            <w:szCs w:val="24"/>
          </w:rPr>
          <w:t>Post</w:t>
        </w:r>
      </w:ins>
      <w:ins w:id="102" w:author="Author" w:date="2011-04-04T14:40:00Z">
        <w:r w:rsidR="00B40D48">
          <w:rPr>
            <w:rFonts w:ascii="Arial" w:hAnsi="Arial" w:cs="Arial"/>
            <w:sz w:val="24"/>
            <w:szCs w:val="24"/>
          </w:rPr>
          <w:t xml:space="preserve"> Transient Response</w:t>
        </w:r>
      </w:ins>
      <w:ins w:id="103" w:author="Author" w:date="2011-04-04T14:41:00Z">
        <w:r w:rsidR="00B40D48">
          <w:rPr>
            <w:rFonts w:ascii="Arial" w:hAnsi="Arial" w:cs="Arial"/>
            <w:sz w:val="24"/>
            <w:szCs w:val="24"/>
          </w:rPr>
          <w:t>.</w:t>
        </w:r>
      </w:ins>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sidRPr="00E3512D">
        <w:rPr>
          <w:rFonts w:ascii="Arial" w:hAnsi="Arial" w:cs="Arial"/>
          <w:sz w:val="24"/>
          <w:szCs w:val="24"/>
        </w:rPr>
        <w:t>b.</w:t>
      </w:r>
      <w:r w:rsidRPr="00E3512D">
        <w:rPr>
          <w:rFonts w:ascii="Arial" w:hAnsi="Arial" w:cs="Arial"/>
          <w:sz w:val="24"/>
          <w:szCs w:val="24"/>
        </w:rPr>
        <w:tab/>
        <w:t>Evaluate whether the licensee has appropriately resolved event issues prior to restart, where applicable, such as by attending meetings of the Plant Oversight Review Committee.</w:t>
      </w: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sidRPr="00E3512D">
        <w:rPr>
          <w:rFonts w:ascii="Arial" w:hAnsi="Arial" w:cs="Arial"/>
          <w:sz w:val="24"/>
          <w:szCs w:val="24"/>
        </w:rPr>
        <w:t>c.</w:t>
      </w:r>
      <w:r w:rsidRPr="00E3512D">
        <w:rPr>
          <w:rFonts w:ascii="Arial" w:hAnsi="Arial" w:cs="Arial"/>
          <w:sz w:val="24"/>
          <w:szCs w:val="24"/>
        </w:rPr>
        <w:tab/>
        <w:t>No specific guidance.</w:t>
      </w: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roofErr w:type="gramStart"/>
      <w:r w:rsidRPr="00E3512D">
        <w:rPr>
          <w:rFonts w:ascii="Arial" w:hAnsi="Arial" w:cs="Arial"/>
          <w:sz w:val="24"/>
          <w:szCs w:val="24"/>
        </w:rPr>
        <w:t>d.</w:t>
      </w:r>
      <w:r w:rsidRPr="00E3512D">
        <w:rPr>
          <w:rFonts w:ascii="Arial" w:hAnsi="Arial" w:cs="Arial"/>
          <w:sz w:val="24"/>
          <w:szCs w:val="24"/>
        </w:rPr>
        <w:tab/>
        <w:t>MD</w:t>
      </w:r>
      <w:proofErr w:type="gramEnd"/>
      <w:r w:rsidR="0030024E" w:rsidRPr="00E667A7">
        <w:rPr>
          <w:rFonts w:ascii="Arial" w:hAnsi="Arial" w:cs="Arial"/>
          <w:sz w:val="24"/>
          <w:szCs w:val="24"/>
        </w:rPr>
        <w:t> </w:t>
      </w:r>
      <w:r w:rsidRPr="00E3512D">
        <w:rPr>
          <w:rFonts w:ascii="Arial" w:hAnsi="Arial" w:cs="Arial"/>
          <w:sz w:val="24"/>
          <w:szCs w:val="24"/>
        </w:rPr>
        <w:t xml:space="preserve">8.3 </w:t>
      </w:r>
      <w:r w:rsidR="00E136C6" w:rsidRPr="00E3512D">
        <w:rPr>
          <w:rFonts w:ascii="Arial" w:hAnsi="Arial" w:cs="Arial"/>
          <w:sz w:val="24"/>
          <w:szCs w:val="24"/>
        </w:rPr>
        <w:t>and IMC</w:t>
      </w:r>
      <w:r w:rsidR="0030024E" w:rsidRPr="00E667A7">
        <w:rPr>
          <w:rFonts w:ascii="Arial" w:hAnsi="Arial" w:cs="Arial"/>
          <w:sz w:val="24"/>
          <w:szCs w:val="24"/>
        </w:rPr>
        <w:t> </w:t>
      </w:r>
      <w:r w:rsidR="00E136C6" w:rsidRPr="00E3512D">
        <w:rPr>
          <w:rFonts w:ascii="Arial" w:hAnsi="Arial" w:cs="Arial"/>
          <w:sz w:val="24"/>
          <w:szCs w:val="24"/>
        </w:rPr>
        <w:t xml:space="preserve">0309 </w:t>
      </w:r>
      <w:r w:rsidRPr="00E3512D">
        <w:rPr>
          <w:rFonts w:ascii="Arial" w:hAnsi="Arial" w:cs="Arial"/>
          <w:sz w:val="24"/>
          <w:szCs w:val="24"/>
        </w:rPr>
        <w:t xml:space="preserve">provide deterministic criteria which are applicable to </w:t>
      </w:r>
      <w:r w:rsidR="003C1B4F">
        <w:rPr>
          <w:rFonts w:ascii="Arial" w:hAnsi="Arial" w:cs="Arial"/>
          <w:sz w:val="24"/>
          <w:szCs w:val="24"/>
        </w:rPr>
        <w:t xml:space="preserve">power reactors.  Inspectors </w:t>
      </w:r>
      <w:r w:rsidRPr="00E3512D">
        <w:rPr>
          <w:rFonts w:ascii="Arial" w:hAnsi="Arial" w:cs="Arial"/>
          <w:sz w:val="24"/>
          <w:szCs w:val="24"/>
        </w:rPr>
        <w:t xml:space="preserve">provide details which help determine whether the event meets the deterministic criteria.  An IIT, AIT, </w:t>
      </w:r>
      <w:r w:rsidR="00E136C6" w:rsidRPr="00E3512D">
        <w:rPr>
          <w:rFonts w:ascii="Arial" w:hAnsi="Arial" w:cs="Arial"/>
          <w:sz w:val="24"/>
          <w:szCs w:val="24"/>
        </w:rPr>
        <w:t xml:space="preserve">or SI </w:t>
      </w:r>
      <w:r w:rsidRPr="00E3512D">
        <w:rPr>
          <w:rFonts w:ascii="Arial" w:hAnsi="Arial" w:cs="Arial"/>
          <w:sz w:val="24"/>
          <w:szCs w:val="24"/>
        </w:rPr>
        <w:t>is considered for certain events or degraded conditions meeting deterministic criteria without any probabilistic risk input, e.g., exceed a safety limit of the licensee’s technical specifications, site area emergency, significant radiological release, significant occupational or public exposure, and safeguards concerns.</w:t>
      </w: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3512D" w:rsidRDefault="00E3512D"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ab/>
      </w:r>
      <w:r w:rsidR="00811EF0" w:rsidRPr="00E3512D">
        <w:rPr>
          <w:rFonts w:ascii="Arial" w:hAnsi="Arial" w:cs="Arial"/>
          <w:sz w:val="24"/>
          <w:szCs w:val="24"/>
        </w:rPr>
        <w:t>Other deterministic criteria related to events or degraded conditions are risk informed, e.g., loss of a safety function or multiple failures in systems used to mitigate an event.  For events meeting these criteria, risk analysts estimate Conditional Core Damage Probability (CCDP).  For degraded conditions meeting these criteria, risk analysts estimate Incremental Conditional Core Damage Probability (ICCDP).  These estimates are often based only on best available information at an early stage in the development of the facts.  If a quantitative CCDP cannot be obtained, the risk analyst provides qualitative risk insights.  In all cases, the risk guidelines of MD</w:t>
      </w:r>
      <w:r w:rsidR="0030024E" w:rsidRPr="00E667A7">
        <w:rPr>
          <w:rFonts w:ascii="Arial" w:hAnsi="Arial" w:cs="Arial"/>
          <w:sz w:val="24"/>
          <w:szCs w:val="24"/>
        </w:rPr>
        <w:t> </w:t>
      </w:r>
      <w:r w:rsidR="00811EF0" w:rsidRPr="00E3512D">
        <w:rPr>
          <w:rFonts w:ascii="Arial" w:hAnsi="Arial" w:cs="Arial"/>
          <w:sz w:val="24"/>
          <w:szCs w:val="24"/>
        </w:rPr>
        <w:t xml:space="preserve">8.3 </w:t>
      </w:r>
      <w:r w:rsidR="00F86CE0" w:rsidRPr="00E3512D">
        <w:rPr>
          <w:rFonts w:ascii="Arial" w:hAnsi="Arial" w:cs="Arial"/>
          <w:sz w:val="24"/>
          <w:szCs w:val="24"/>
        </w:rPr>
        <w:t>and IMC</w:t>
      </w:r>
      <w:r w:rsidR="0030024E" w:rsidRPr="00E667A7">
        <w:rPr>
          <w:rFonts w:ascii="Arial" w:hAnsi="Arial" w:cs="Arial"/>
          <w:sz w:val="24"/>
          <w:szCs w:val="24"/>
        </w:rPr>
        <w:t> </w:t>
      </w:r>
      <w:r w:rsidR="00F86CE0" w:rsidRPr="00E3512D">
        <w:rPr>
          <w:rFonts w:ascii="Arial" w:hAnsi="Arial" w:cs="Arial"/>
          <w:sz w:val="24"/>
          <w:szCs w:val="24"/>
        </w:rPr>
        <w:t xml:space="preserve">0309 </w:t>
      </w:r>
      <w:r w:rsidR="00811EF0" w:rsidRPr="00E3512D">
        <w:rPr>
          <w:rFonts w:ascii="Arial" w:hAnsi="Arial" w:cs="Arial"/>
          <w:sz w:val="24"/>
          <w:szCs w:val="24"/>
        </w:rPr>
        <w:t xml:space="preserve">are not prescriptive, and are to be used with an understanding of the greatest uncertainties.  </w:t>
      </w:r>
      <w:r w:rsidR="00F86CE0" w:rsidRPr="00E3512D">
        <w:rPr>
          <w:rFonts w:ascii="Arial" w:hAnsi="Arial" w:cs="Arial"/>
          <w:sz w:val="24"/>
          <w:szCs w:val="24"/>
        </w:rPr>
        <w:t>When appropriate, risk analysts can also evaluate containment performance by calculating Conditional Large Early Release Probability (CLERP) or Incremental Conditional Large Early Release Probability (ICLERP).</w:t>
      </w: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797956" w:rsidRPr="00E3512D" w:rsidRDefault="00E3512D" w:rsidP="00797956">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ab/>
      </w:r>
      <w:r w:rsidR="00811EF0" w:rsidRPr="00E3512D">
        <w:rPr>
          <w:rFonts w:ascii="Arial" w:hAnsi="Arial" w:cs="Arial"/>
          <w:sz w:val="24"/>
          <w:szCs w:val="24"/>
        </w:rPr>
        <w:t>The above process is described in IMC</w:t>
      </w:r>
      <w:r w:rsidR="0030024E" w:rsidRPr="00E667A7">
        <w:rPr>
          <w:rFonts w:ascii="Arial" w:hAnsi="Arial" w:cs="Arial"/>
          <w:sz w:val="24"/>
          <w:szCs w:val="24"/>
        </w:rPr>
        <w:t> </w:t>
      </w:r>
      <w:r w:rsidR="00811EF0" w:rsidRPr="00E3512D">
        <w:rPr>
          <w:rFonts w:ascii="Arial" w:hAnsi="Arial" w:cs="Arial"/>
          <w:sz w:val="24"/>
          <w:szCs w:val="24"/>
        </w:rPr>
        <w:t>0309 and MD</w:t>
      </w:r>
      <w:r w:rsidR="0030024E" w:rsidRPr="00E667A7">
        <w:rPr>
          <w:rFonts w:ascii="Arial" w:hAnsi="Arial" w:cs="Arial"/>
          <w:sz w:val="24"/>
          <w:szCs w:val="24"/>
        </w:rPr>
        <w:t> </w:t>
      </w:r>
      <w:r w:rsidR="00811EF0" w:rsidRPr="00E3512D">
        <w:rPr>
          <w:rFonts w:ascii="Arial" w:hAnsi="Arial" w:cs="Arial"/>
          <w:sz w:val="24"/>
          <w:szCs w:val="24"/>
        </w:rPr>
        <w:t>8.3, Part</w:t>
      </w:r>
      <w:r w:rsidR="0030024E" w:rsidRPr="00E667A7">
        <w:rPr>
          <w:rFonts w:ascii="Arial" w:hAnsi="Arial" w:cs="Arial"/>
          <w:sz w:val="24"/>
          <w:szCs w:val="24"/>
        </w:rPr>
        <w:t> </w:t>
      </w:r>
      <w:r w:rsidR="00811EF0" w:rsidRPr="00E3512D">
        <w:rPr>
          <w:rFonts w:ascii="Arial" w:hAnsi="Arial" w:cs="Arial"/>
          <w:sz w:val="24"/>
          <w:szCs w:val="24"/>
        </w:rPr>
        <w:t>I, Pages</w:t>
      </w:r>
      <w:r w:rsidR="0030024E" w:rsidRPr="00E667A7">
        <w:rPr>
          <w:rFonts w:ascii="Arial" w:hAnsi="Arial" w:cs="Arial"/>
          <w:sz w:val="24"/>
          <w:szCs w:val="24"/>
        </w:rPr>
        <w:t> </w:t>
      </w:r>
      <w:r w:rsidR="00811EF0" w:rsidRPr="00E3512D">
        <w:rPr>
          <w:rFonts w:ascii="Arial" w:hAnsi="Arial" w:cs="Arial"/>
          <w:sz w:val="24"/>
          <w:szCs w:val="24"/>
        </w:rPr>
        <w:t xml:space="preserve">4 through 8.  </w:t>
      </w:r>
      <w:r w:rsidR="00797956" w:rsidRPr="00E3512D">
        <w:rPr>
          <w:rFonts w:ascii="Arial" w:hAnsi="Arial" w:cs="Arial"/>
          <w:sz w:val="24"/>
          <w:szCs w:val="24"/>
        </w:rPr>
        <w:t>They include tables which recommend appropriate event response options (IIT, AIT, or SI) as a function of CCDP (or ICCDP) and CLERP (or ICLERP).</w:t>
      </w: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3512D" w:rsidRDefault="00E3512D" w:rsidP="00E3512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ab/>
      </w:r>
      <w:r w:rsidR="00811EF0" w:rsidRPr="00E3512D">
        <w:rPr>
          <w:rFonts w:ascii="Arial" w:hAnsi="Arial" w:cs="Arial"/>
          <w:sz w:val="24"/>
          <w:szCs w:val="24"/>
        </w:rPr>
        <w:t xml:space="preserve">To assist risk analysts, inspectors provide input (in addition to </w:t>
      </w:r>
      <w:proofErr w:type="gramStart"/>
      <w:r w:rsidR="00811EF0" w:rsidRPr="00E3512D">
        <w:rPr>
          <w:rFonts w:ascii="Arial" w:hAnsi="Arial" w:cs="Arial"/>
          <w:sz w:val="24"/>
          <w:szCs w:val="24"/>
        </w:rPr>
        <w:t>a and</w:t>
      </w:r>
      <w:proofErr w:type="gramEnd"/>
      <w:r w:rsidR="00811EF0" w:rsidRPr="00E3512D">
        <w:rPr>
          <w:rFonts w:ascii="Arial" w:hAnsi="Arial" w:cs="Arial"/>
          <w:sz w:val="24"/>
          <w:szCs w:val="24"/>
        </w:rPr>
        <w:t xml:space="preserve"> b above), such as equipment malfunctions/</w:t>
      </w:r>
      <w:proofErr w:type="spellStart"/>
      <w:r w:rsidR="00811EF0" w:rsidRPr="00E3512D">
        <w:rPr>
          <w:rFonts w:ascii="Arial" w:hAnsi="Arial" w:cs="Arial"/>
          <w:sz w:val="24"/>
          <w:szCs w:val="24"/>
        </w:rPr>
        <w:t>unavailabilities</w:t>
      </w:r>
      <w:proofErr w:type="spellEnd"/>
      <w:r w:rsidR="00811EF0" w:rsidRPr="00E3512D">
        <w:rPr>
          <w:rFonts w:ascii="Arial" w:hAnsi="Arial" w:cs="Arial"/>
          <w:sz w:val="24"/>
          <w:szCs w:val="24"/>
        </w:rPr>
        <w:t xml:space="preserve"> and operator errors.  Inspectors verify the availability of mitigation equipment not required to operate during the </w:t>
      </w:r>
      <w:r w:rsidR="00811EF0" w:rsidRPr="00E3512D">
        <w:rPr>
          <w:rFonts w:ascii="Arial" w:hAnsi="Arial" w:cs="Arial"/>
          <w:sz w:val="24"/>
          <w:szCs w:val="24"/>
        </w:rPr>
        <w:lastRenderedPageBreak/>
        <w:t>event, but which could contribute to increased risk if unavailable.</w:t>
      </w:r>
      <w:r w:rsidR="006F786E">
        <w:rPr>
          <w:rFonts w:ascii="Arial" w:hAnsi="Arial" w:cs="Arial"/>
          <w:sz w:val="24"/>
          <w:szCs w:val="24"/>
        </w:rPr>
        <w:t xml:space="preserve">  If the event corresponds to a</w:t>
      </w:r>
      <w:r w:rsidR="00811EF0" w:rsidRPr="00E3512D">
        <w:rPr>
          <w:rFonts w:ascii="Arial" w:hAnsi="Arial" w:cs="Arial"/>
          <w:sz w:val="24"/>
          <w:szCs w:val="24"/>
        </w:rPr>
        <w:t xml:space="preserve"> </w:t>
      </w:r>
      <w:ins w:id="104" w:author="Author" w:date="2011-04-08T10:31:00Z">
        <w:r w:rsidR="0067151E">
          <w:rPr>
            <w:rFonts w:ascii="Arial" w:hAnsi="Arial" w:cs="Arial"/>
            <w:sz w:val="24"/>
            <w:szCs w:val="24"/>
          </w:rPr>
          <w:t>s</w:t>
        </w:r>
      </w:ins>
      <w:ins w:id="105" w:author="Author" w:date="2011-04-08T09:08:00Z">
        <w:r w:rsidR="0030024E">
          <w:rPr>
            <w:rFonts w:ascii="Arial" w:hAnsi="Arial" w:cs="Arial"/>
            <w:sz w:val="24"/>
            <w:szCs w:val="24"/>
          </w:rPr>
          <w:t xml:space="preserve">ignificance </w:t>
        </w:r>
      </w:ins>
      <w:ins w:id="106" w:author="Author" w:date="2011-04-08T10:31:00Z">
        <w:r w:rsidR="0067151E">
          <w:rPr>
            <w:rFonts w:ascii="Arial" w:hAnsi="Arial" w:cs="Arial"/>
            <w:sz w:val="24"/>
            <w:szCs w:val="24"/>
          </w:rPr>
          <w:t>d</w:t>
        </w:r>
      </w:ins>
      <w:ins w:id="107" w:author="Author" w:date="2011-04-08T09:08:00Z">
        <w:r w:rsidR="0030024E">
          <w:rPr>
            <w:rFonts w:ascii="Arial" w:hAnsi="Arial" w:cs="Arial"/>
            <w:sz w:val="24"/>
            <w:szCs w:val="24"/>
          </w:rPr>
          <w:t xml:space="preserve">etermination </w:t>
        </w:r>
      </w:ins>
      <w:ins w:id="108" w:author="Author" w:date="2011-04-08T10:31:00Z">
        <w:r w:rsidR="0067151E">
          <w:rPr>
            <w:rFonts w:ascii="Arial" w:hAnsi="Arial" w:cs="Arial"/>
            <w:sz w:val="24"/>
            <w:szCs w:val="24"/>
          </w:rPr>
          <w:t>p</w:t>
        </w:r>
      </w:ins>
      <w:ins w:id="109" w:author="Author" w:date="2011-04-08T09:08:00Z">
        <w:r w:rsidR="0030024E">
          <w:rPr>
            <w:rFonts w:ascii="Arial" w:hAnsi="Arial" w:cs="Arial"/>
            <w:sz w:val="24"/>
            <w:szCs w:val="24"/>
          </w:rPr>
          <w:t>rocess</w:t>
        </w:r>
      </w:ins>
      <w:ins w:id="110" w:author="Author" w:date="2011-04-08T10:31:00Z">
        <w:r w:rsidR="0067151E">
          <w:rPr>
            <w:rFonts w:ascii="Arial" w:hAnsi="Arial" w:cs="Arial"/>
            <w:sz w:val="24"/>
            <w:szCs w:val="24"/>
          </w:rPr>
          <w:t xml:space="preserve"> (</w:t>
        </w:r>
      </w:ins>
      <w:r w:rsidR="0067151E">
        <w:rPr>
          <w:rFonts w:ascii="Arial" w:hAnsi="Arial" w:cs="Arial"/>
          <w:sz w:val="24"/>
          <w:szCs w:val="24"/>
        </w:rPr>
        <w:t>SDP</w:t>
      </w:r>
      <w:ins w:id="111" w:author="Author" w:date="2011-04-08T10:31:00Z">
        <w:r w:rsidR="0067151E">
          <w:rPr>
            <w:rFonts w:ascii="Arial" w:hAnsi="Arial" w:cs="Arial"/>
            <w:sz w:val="24"/>
            <w:szCs w:val="24"/>
          </w:rPr>
          <w:t>)</w:t>
        </w:r>
      </w:ins>
      <w:r w:rsidR="00811EF0" w:rsidRPr="00E3512D">
        <w:rPr>
          <w:rFonts w:ascii="Arial" w:hAnsi="Arial" w:cs="Arial"/>
          <w:sz w:val="24"/>
          <w:szCs w:val="24"/>
        </w:rPr>
        <w:t xml:space="preserve"> Phase</w:t>
      </w:r>
      <w:r w:rsidR="0030024E" w:rsidRPr="00E667A7">
        <w:rPr>
          <w:rFonts w:ascii="Arial" w:hAnsi="Arial" w:cs="Arial"/>
          <w:sz w:val="24"/>
          <w:szCs w:val="24"/>
        </w:rPr>
        <w:t> </w:t>
      </w:r>
      <w:r w:rsidR="00811EF0" w:rsidRPr="00E3512D">
        <w:rPr>
          <w:rFonts w:ascii="Arial" w:hAnsi="Arial" w:cs="Arial"/>
          <w:sz w:val="24"/>
          <w:szCs w:val="24"/>
        </w:rPr>
        <w:t>2 worksheet (e.g., transient, loss of offsite power), the worksheets can identify the most likely core damage sequences that include known failure of equipment and/or operator error and the remaining mitigation capability for reactor safety.  The inspector should verify the availability of this mitigation capability.</w:t>
      </w: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3512D" w:rsidRDefault="00811EF0" w:rsidP="00E3512D">
      <w:pPr>
        <w:tabs>
          <w:tab w:val="left" w:pos="274"/>
          <w:tab w:val="left" w:pos="806"/>
          <w:tab w:val="left" w:pos="1440"/>
          <w:tab w:val="left" w:pos="2074"/>
          <w:tab w:val="left" w:pos="2707"/>
        </w:tabs>
        <w:ind w:left="807" w:hanging="533"/>
        <w:jc w:val="both"/>
        <w:rPr>
          <w:rFonts w:ascii="Arial" w:hAnsi="Arial" w:cs="Arial"/>
          <w:sz w:val="24"/>
          <w:szCs w:val="24"/>
        </w:rPr>
      </w:pPr>
      <w:r w:rsidRPr="00E3512D">
        <w:rPr>
          <w:rFonts w:ascii="Arial" w:hAnsi="Arial" w:cs="Arial"/>
          <w:sz w:val="24"/>
          <w:szCs w:val="24"/>
        </w:rPr>
        <w:t>e.</w:t>
      </w:r>
      <w:r w:rsidRPr="00E3512D">
        <w:rPr>
          <w:rFonts w:ascii="Arial" w:hAnsi="Arial" w:cs="Arial"/>
          <w:sz w:val="24"/>
          <w:szCs w:val="24"/>
        </w:rPr>
        <w:tab/>
      </w:r>
      <w:r w:rsidRPr="00DB00E3">
        <w:rPr>
          <w:rFonts w:ascii="Arial" w:hAnsi="Arial" w:cs="Arial"/>
          <w:i/>
          <w:sz w:val="24"/>
          <w:szCs w:val="24"/>
        </w:rPr>
        <w:t xml:space="preserve">Inspectors should provide the </w:t>
      </w:r>
      <w:ins w:id="112" w:author="Author" w:date="2011-04-08T08:33:00Z">
        <w:r w:rsidR="00BA0BF6">
          <w:rPr>
            <w:rFonts w:ascii="Arial" w:hAnsi="Arial" w:cs="Arial"/>
            <w:i/>
            <w:sz w:val="24"/>
            <w:szCs w:val="24"/>
          </w:rPr>
          <w:t>follow-up</w:t>
        </w:r>
      </w:ins>
      <w:r w:rsidRPr="00DB00E3">
        <w:rPr>
          <w:rFonts w:ascii="Arial" w:hAnsi="Arial" w:cs="Arial"/>
          <w:i/>
          <w:sz w:val="24"/>
          <w:szCs w:val="24"/>
        </w:rPr>
        <w:t xml:space="preserve"> inspection team leader with any information on potential contributing factors that may assist the follow up assessment of the event.  Information should include any issues noted with components of safety culture as </w:t>
      </w:r>
      <w:r w:rsidRPr="0030024E">
        <w:rPr>
          <w:rFonts w:ascii="Arial" w:hAnsi="Arial" w:cs="Arial"/>
          <w:i/>
          <w:sz w:val="24"/>
          <w:szCs w:val="24"/>
        </w:rPr>
        <w:t>described in IMC</w:t>
      </w:r>
      <w:r w:rsidR="0030024E" w:rsidRPr="0030024E">
        <w:rPr>
          <w:rFonts w:ascii="Arial" w:hAnsi="Arial" w:cs="Arial"/>
          <w:i/>
          <w:sz w:val="24"/>
          <w:szCs w:val="24"/>
        </w:rPr>
        <w:t> </w:t>
      </w:r>
      <w:r w:rsidRPr="0030024E">
        <w:rPr>
          <w:rFonts w:ascii="Arial" w:hAnsi="Arial" w:cs="Arial"/>
          <w:i/>
          <w:sz w:val="24"/>
          <w:szCs w:val="24"/>
        </w:rPr>
        <w:t>03</w:t>
      </w:r>
      <w:ins w:id="113" w:author="Author" w:date="2010-09-20T13:14:00Z">
        <w:r w:rsidR="00F968CC" w:rsidRPr="0030024E">
          <w:rPr>
            <w:rFonts w:ascii="Arial" w:hAnsi="Arial" w:cs="Arial"/>
            <w:i/>
            <w:sz w:val="24"/>
            <w:szCs w:val="24"/>
          </w:rPr>
          <w:t>10</w:t>
        </w:r>
      </w:ins>
      <w:r w:rsidRPr="0030024E">
        <w:rPr>
          <w:rFonts w:ascii="Arial" w:hAnsi="Arial" w:cs="Arial"/>
          <w:i/>
          <w:sz w:val="24"/>
          <w:szCs w:val="24"/>
        </w:rPr>
        <w:t>, “</w:t>
      </w:r>
      <w:ins w:id="114" w:author="Author" w:date="2010-09-20T13:14:00Z">
        <w:r w:rsidR="00F968CC" w:rsidRPr="0030024E">
          <w:rPr>
            <w:rFonts w:ascii="Arial" w:hAnsi="Arial" w:cs="Arial"/>
            <w:i/>
            <w:sz w:val="24"/>
            <w:szCs w:val="24"/>
          </w:rPr>
          <w:t>Components within the Cross-cutting Areas.”</w:t>
        </w:r>
      </w:ins>
      <w:r w:rsidRPr="0030024E">
        <w:rPr>
          <w:rFonts w:ascii="Arial" w:hAnsi="Arial" w:cs="Arial"/>
          <w:i/>
          <w:sz w:val="24"/>
          <w:szCs w:val="24"/>
        </w:rPr>
        <w:t xml:space="preserve">  Information about observing a safety conscious work environment is contained in IP</w:t>
      </w:r>
      <w:r w:rsidR="0030024E" w:rsidRPr="0030024E">
        <w:rPr>
          <w:rFonts w:ascii="Arial" w:hAnsi="Arial" w:cs="Arial"/>
          <w:i/>
          <w:sz w:val="24"/>
          <w:szCs w:val="24"/>
        </w:rPr>
        <w:t> </w:t>
      </w:r>
      <w:r w:rsidRPr="0030024E">
        <w:rPr>
          <w:rFonts w:ascii="Arial" w:hAnsi="Arial" w:cs="Arial"/>
          <w:i/>
          <w:sz w:val="24"/>
          <w:szCs w:val="24"/>
        </w:rPr>
        <w:t>71152, "</w:t>
      </w:r>
      <w:ins w:id="115" w:author="Author" w:date="2010-09-20T13:13:00Z">
        <w:r w:rsidR="00F968CC" w:rsidRPr="0030024E">
          <w:rPr>
            <w:rFonts w:ascii="Arial" w:hAnsi="Arial" w:cs="Arial"/>
            <w:i/>
            <w:sz w:val="24"/>
            <w:szCs w:val="24"/>
          </w:rPr>
          <w:t>Problem</w:t>
        </w:r>
        <w:r w:rsidR="00F968CC">
          <w:rPr>
            <w:rFonts w:ascii="Arial" w:hAnsi="Arial" w:cs="Arial"/>
            <w:i/>
            <w:sz w:val="24"/>
            <w:szCs w:val="24"/>
          </w:rPr>
          <w:t xml:space="preserve"> Identifications and Resolution</w:t>
        </w:r>
      </w:ins>
      <w:r w:rsidRPr="00DB00E3">
        <w:rPr>
          <w:rFonts w:ascii="Arial" w:hAnsi="Arial" w:cs="Arial"/>
          <w:i/>
          <w:sz w:val="24"/>
          <w:szCs w:val="24"/>
        </w:rPr>
        <w:t xml:space="preserve">."  The information is provided for </w:t>
      </w:r>
      <w:ins w:id="116" w:author="Author" w:date="2011-04-08T08:33:00Z">
        <w:r w:rsidR="00BA0BF6">
          <w:rPr>
            <w:rFonts w:ascii="Arial" w:hAnsi="Arial" w:cs="Arial"/>
            <w:i/>
            <w:sz w:val="24"/>
            <w:szCs w:val="24"/>
          </w:rPr>
          <w:t>follow-up</w:t>
        </w:r>
      </w:ins>
      <w:r w:rsidRPr="00DB00E3">
        <w:rPr>
          <w:rFonts w:ascii="Arial" w:hAnsi="Arial" w:cs="Arial"/>
          <w:i/>
          <w:sz w:val="24"/>
          <w:szCs w:val="24"/>
        </w:rPr>
        <w:t xml:space="preserve"> by IIT, AIT, SI, or ROP baseline inspection(s).  The </w:t>
      </w:r>
      <w:proofErr w:type="gramStart"/>
      <w:r w:rsidRPr="00DB00E3">
        <w:rPr>
          <w:rFonts w:ascii="Arial" w:hAnsi="Arial" w:cs="Arial"/>
          <w:i/>
          <w:sz w:val="24"/>
          <w:szCs w:val="24"/>
        </w:rPr>
        <w:t>staff assigned to review the event as the agency response are</w:t>
      </w:r>
      <w:proofErr w:type="gramEnd"/>
      <w:r w:rsidRPr="00DB00E3">
        <w:rPr>
          <w:rFonts w:ascii="Arial" w:hAnsi="Arial" w:cs="Arial"/>
          <w:i/>
          <w:sz w:val="24"/>
          <w:szCs w:val="24"/>
        </w:rPr>
        <w:t xml:space="preserve"> responsible for documentation in accordance with the procedure governing the activity.</w:t>
      </w:r>
      <w:r w:rsidRPr="00E3512D">
        <w:rPr>
          <w:rFonts w:ascii="Arial" w:hAnsi="Arial" w:cs="Arial"/>
          <w:sz w:val="24"/>
          <w:szCs w:val="24"/>
        </w:rPr>
        <w:t xml:space="preserve">  [C1]</w:t>
      </w:r>
    </w:p>
    <w:p w:rsidR="00811EF0" w:rsidRDefault="00811EF0" w:rsidP="00E3512D">
      <w:pPr>
        <w:tabs>
          <w:tab w:val="left" w:pos="274"/>
          <w:tab w:val="left" w:pos="806"/>
          <w:tab w:val="left" w:pos="1440"/>
          <w:tab w:val="left" w:pos="2074"/>
          <w:tab w:val="left" w:pos="2707"/>
        </w:tabs>
        <w:spacing w:line="273" w:lineRule="exact"/>
        <w:jc w:val="both"/>
        <w:rPr>
          <w:rFonts w:ascii="Arial" w:hAnsi="Arial" w:cs="Arial"/>
          <w:i/>
          <w:iCs/>
          <w:sz w:val="24"/>
          <w:szCs w:val="24"/>
        </w:rPr>
      </w:pPr>
    </w:p>
    <w:p w:rsidR="00087DA7" w:rsidRDefault="00811EF0" w:rsidP="009120C1">
      <w:pPr>
        <w:tabs>
          <w:tab w:val="left" w:pos="274"/>
          <w:tab w:val="left" w:pos="806"/>
          <w:tab w:val="left" w:pos="1440"/>
          <w:tab w:val="left" w:pos="2074"/>
          <w:tab w:val="left" w:pos="2707"/>
        </w:tabs>
        <w:spacing w:line="273" w:lineRule="exact"/>
        <w:jc w:val="both"/>
        <w:rPr>
          <w:rFonts w:ascii="Arial" w:hAnsi="Arial" w:cs="Arial"/>
          <w:iCs/>
          <w:sz w:val="24"/>
          <w:szCs w:val="24"/>
        </w:rPr>
      </w:pPr>
      <w:r w:rsidRPr="00DB00E3">
        <w:rPr>
          <w:rFonts w:ascii="Arial" w:hAnsi="Arial" w:cs="Arial"/>
          <w:iCs/>
          <w:sz w:val="24"/>
          <w:szCs w:val="24"/>
        </w:rPr>
        <w:t>03.02</w:t>
      </w:r>
      <w:r w:rsidRPr="00DB00E3">
        <w:rPr>
          <w:rFonts w:ascii="Arial" w:hAnsi="Arial" w:cs="Arial"/>
          <w:iCs/>
          <w:sz w:val="24"/>
          <w:szCs w:val="24"/>
        </w:rPr>
        <w:tab/>
      </w:r>
      <w:ins w:id="117" w:author="Author" w:date="2011-04-08T09:21:00Z">
        <w:r w:rsidR="009120C1">
          <w:rPr>
            <w:rFonts w:ascii="Arial" w:hAnsi="Arial" w:cs="Arial"/>
            <w:iCs/>
            <w:sz w:val="24"/>
            <w:szCs w:val="24"/>
            <w:u w:val="single"/>
          </w:rPr>
          <w:t>LERs</w:t>
        </w:r>
      </w:ins>
      <w:ins w:id="118" w:author="Author" w:date="2010-11-29T12:58:00Z">
        <w:r w:rsidR="003A1350" w:rsidRPr="003A1350">
          <w:rPr>
            <w:rFonts w:ascii="Arial" w:hAnsi="Arial" w:cs="Arial"/>
            <w:iCs/>
            <w:sz w:val="24"/>
            <w:szCs w:val="24"/>
          </w:rPr>
          <w:t>.</w:t>
        </w:r>
        <w:r w:rsidR="00DE014A">
          <w:rPr>
            <w:rFonts w:ascii="Arial" w:hAnsi="Arial" w:cs="Arial"/>
            <w:iCs/>
            <w:sz w:val="24"/>
            <w:szCs w:val="24"/>
          </w:rPr>
          <w:t xml:space="preserve">  </w:t>
        </w:r>
      </w:ins>
      <w:r w:rsidRPr="00DB00E3">
        <w:rPr>
          <w:rFonts w:ascii="Arial" w:hAnsi="Arial" w:cs="Arial"/>
          <w:iCs/>
          <w:sz w:val="24"/>
          <w:szCs w:val="24"/>
        </w:rPr>
        <w:t>Review written LERs, but not telephone notifications to</w:t>
      </w:r>
      <w:r w:rsidR="009120C1">
        <w:rPr>
          <w:rFonts w:ascii="Arial" w:hAnsi="Arial" w:cs="Arial"/>
          <w:iCs/>
          <w:sz w:val="24"/>
          <w:szCs w:val="24"/>
        </w:rPr>
        <w:t xml:space="preserve"> </w:t>
      </w:r>
      <w:r w:rsidRPr="00DB00E3">
        <w:rPr>
          <w:rFonts w:ascii="Arial" w:hAnsi="Arial" w:cs="Arial"/>
          <w:iCs/>
          <w:sz w:val="24"/>
          <w:szCs w:val="24"/>
        </w:rPr>
        <w:t>the NRC Operations Center for invalid actuations, as allowed in 10</w:t>
      </w:r>
      <w:r w:rsidR="009120C1" w:rsidRPr="0030024E">
        <w:rPr>
          <w:rFonts w:ascii="Arial" w:hAnsi="Arial" w:cs="Arial"/>
          <w:i/>
          <w:sz w:val="24"/>
          <w:szCs w:val="24"/>
        </w:rPr>
        <w:t> </w:t>
      </w:r>
      <w:r w:rsidRPr="00DB00E3">
        <w:rPr>
          <w:rFonts w:ascii="Arial" w:hAnsi="Arial" w:cs="Arial"/>
          <w:iCs/>
          <w:sz w:val="24"/>
          <w:szCs w:val="24"/>
        </w:rPr>
        <w:t>CFR</w:t>
      </w:r>
      <w:r w:rsidR="009120C1" w:rsidRPr="0030024E">
        <w:rPr>
          <w:rFonts w:ascii="Arial" w:hAnsi="Arial" w:cs="Arial"/>
          <w:i/>
          <w:sz w:val="24"/>
          <w:szCs w:val="24"/>
        </w:rPr>
        <w:t> </w:t>
      </w:r>
      <w:r w:rsidRPr="00DB00E3">
        <w:rPr>
          <w:rFonts w:ascii="Arial" w:hAnsi="Arial" w:cs="Arial"/>
          <w:iCs/>
          <w:sz w:val="24"/>
          <w:szCs w:val="24"/>
        </w:rPr>
        <w:t>50.73.  LERs that involve operator errors are reviewed under</w:t>
      </w:r>
      <w:r w:rsidR="0090162F" w:rsidRPr="0090162F">
        <w:rPr>
          <w:rFonts w:ascii="Arial" w:hAnsi="Arial" w:cs="Arial"/>
          <w:iCs/>
          <w:sz w:val="24"/>
          <w:szCs w:val="24"/>
        </w:rPr>
        <w:t xml:space="preserve"> </w:t>
      </w:r>
      <w:r w:rsidR="0090162F" w:rsidRPr="00DB00E3">
        <w:rPr>
          <w:rFonts w:ascii="Arial" w:hAnsi="Arial" w:cs="Arial"/>
          <w:iCs/>
          <w:sz w:val="24"/>
          <w:szCs w:val="24"/>
        </w:rPr>
        <w:t>Section</w:t>
      </w:r>
      <w:r w:rsidR="009120C1" w:rsidRPr="0030024E">
        <w:rPr>
          <w:rFonts w:ascii="Arial" w:hAnsi="Arial" w:cs="Arial"/>
          <w:i/>
          <w:sz w:val="24"/>
          <w:szCs w:val="24"/>
        </w:rPr>
        <w:t> </w:t>
      </w:r>
      <w:r w:rsidR="0090162F" w:rsidRPr="00DB00E3">
        <w:rPr>
          <w:rFonts w:ascii="Arial" w:hAnsi="Arial" w:cs="Arial"/>
          <w:iCs/>
          <w:sz w:val="24"/>
          <w:szCs w:val="24"/>
        </w:rPr>
        <w:t>02.03</w:t>
      </w:r>
      <w:r w:rsidRPr="00DB00E3">
        <w:rPr>
          <w:rFonts w:ascii="Arial" w:hAnsi="Arial" w:cs="Arial"/>
          <w:iCs/>
          <w:sz w:val="24"/>
          <w:szCs w:val="24"/>
        </w:rPr>
        <w:t xml:space="preserve">.   Licensee resolution of issues may be addressed under the </w:t>
      </w:r>
      <w:ins w:id="119" w:author="Author" w:date="2011-04-08T09:22:00Z">
        <w:r w:rsidR="009120C1">
          <w:rPr>
            <w:rFonts w:ascii="Arial" w:hAnsi="Arial" w:cs="Arial"/>
            <w:iCs/>
            <w:sz w:val="24"/>
            <w:szCs w:val="24"/>
          </w:rPr>
          <w:t xml:space="preserve">Problem </w:t>
        </w:r>
      </w:ins>
      <w:r w:rsidRPr="00DB00E3">
        <w:rPr>
          <w:rFonts w:ascii="Arial" w:hAnsi="Arial" w:cs="Arial"/>
          <w:iCs/>
          <w:sz w:val="24"/>
          <w:szCs w:val="24"/>
        </w:rPr>
        <w:t>Identification and Resolution sections of individual baseline inspection procedures.  IMC</w:t>
      </w:r>
      <w:r w:rsidR="009120C1" w:rsidRPr="0030024E">
        <w:rPr>
          <w:rFonts w:ascii="Arial" w:hAnsi="Arial" w:cs="Arial"/>
          <w:i/>
          <w:sz w:val="24"/>
          <w:szCs w:val="24"/>
        </w:rPr>
        <w:t> </w:t>
      </w:r>
      <w:r w:rsidRPr="00DB00E3">
        <w:rPr>
          <w:rFonts w:ascii="Arial" w:hAnsi="Arial" w:cs="Arial"/>
          <w:iCs/>
          <w:sz w:val="24"/>
          <w:szCs w:val="24"/>
        </w:rPr>
        <w:t>0612, “Power Reactor Inspection Reports,” covers documentation of LER reviews.</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DC590C" w:rsidRPr="00DC590C" w:rsidRDefault="00811EF0" w:rsidP="00DC590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20" w:author="Author" w:date="2010-09-20T12:57:00Z"/>
          <w:rFonts w:ascii="Arial" w:hAnsi="Arial" w:cs="Arial"/>
          <w:sz w:val="24"/>
          <w:szCs w:val="24"/>
        </w:rPr>
      </w:pPr>
      <w:r w:rsidRPr="00DB00E3">
        <w:rPr>
          <w:rFonts w:ascii="Arial" w:hAnsi="Arial" w:cs="Arial"/>
          <w:iCs/>
          <w:sz w:val="24"/>
          <w:szCs w:val="24"/>
        </w:rPr>
        <w:t>03.03</w:t>
      </w:r>
      <w:r w:rsidRPr="00DB00E3">
        <w:rPr>
          <w:rFonts w:ascii="Arial" w:hAnsi="Arial" w:cs="Arial"/>
          <w:iCs/>
          <w:sz w:val="24"/>
          <w:szCs w:val="24"/>
        </w:rPr>
        <w:tab/>
      </w:r>
      <w:r w:rsidR="00DC590C" w:rsidRPr="00DC590C">
        <w:rPr>
          <w:rFonts w:ascii="Arial" w:hAnsi="Arial" w:cs="Arial"/>
          <w:iCs/>
          <w:sz w:val="24"/>
          <w:szCs w:val="24"/>
          <w:u w:val="single"/>
        </w:rPr>
        <w:t>Personnel Performance</w:t>
      </w:r>
      <w:ins w:id="121" w:author="Author" w:date="2010-11-29T12:59:00Z">
        <w:r w:rsidR="00DE014A">
          <w:rPr>
            <w:rFonts w:ascii="Arial" w:hAnsi="Arial" w:cs="Arial"/>
            <w:iCs/>
            <w:sz w:val="24"/>
            <w:szCs w:val="24"/>
          </w:rPr>
          <w:t xml:space="preserve">.  </w:t>
        </w:r>
      </w:ins>
      <w:ins w:id="122" w:author="Author" w:date="2010-09-20T12:57:00Z">
        <w:r w:rsidR="00DC590C" w:rsidRPr="00DC590C">
          <w:rPr>
            <w:rFonts w:ascii="Arial" w:hAnsi="Arial" w:cs="Arial"/>
            <w:sz w:val="24"/>
            <w:szCs w:val="24"/>
          </w:rPr>
          <w:t xml:space="preserve">This </w:t>
        </w:r>
        <w:proofErr w:type="spellStart"/>
        <w:r w:rsidR="00DC590C" w:rsidRPr="00DC590C">
          <w:rPr>
            <w:rFonts w:ascii="Arial" w:hAnsi="Arial" w:cs="Arial"/>
            <w:sz w:val="24"/>
            <w:szCs w:val="24"/>
          </w:rPr>
          <w:t>inspectable</w:t>
        </w:r>
        <w:proofErr w:type="spellEnd"/>
        <w:r w:rsidR="00DC590C" w:rsidRPr="00DC590C">
          <w:rPr>
            <w:rFonts w:ascii="Arial" w:hAnsi="Arial" w:cs="Arial"/>
            <w:sz w:val="24"/>
            <w:szCs w:val="24"/>
          </w:rPr>
          <w:t xml:space="preserve"> area is intended to review personnel performance which contributed to off-normal and transient conditions, as well as operator response to these conditions.  In most cases, since these occurrences are unplanned, the inspector will not directly observe operator performance and will be required to review the occurrence and operator response after stable plant operations have been resumed.</w:t>
        </w:r>
      </w:ins>
    </w:p>
    <w:p w:rsidR="00DC590C" w:rsidRPr="00DC590C" w:rsidRDefault="00DC590C" w:rsidP="00DC590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ins w:id="123" w:author="Author" w:date="2010-09-20T12:57:00Z"/>
          <w:rFonts w:ascii="Arial" w:hAnsi="Arial" w:cs="Arial"/>
          <w:sz w:val="24"/>
          <w:szCs w:val="24"/>
        </w:rPr>
      </w:pPr>
    </w:p>
    <w:p w:rsidR="00DC590C" w:rsidRPr="00AC0BB6" w:rsidRDefault="00DC590C" w:rsidP="00AC0BB6">
      <w:pPr>
        <w:pStyle w:val="ListParagraph"/>
        <w:numPr>
          <w:ilvl w:val="0"/>
          <w:numId w:val="2"/>
        </w:numPr>
        <w:tabs>
          <w:tab w:val="left" w:pos="274"/>
          <w:tab w:val="left" w:pos="900"/>
          <w:tab w:val="left" w:pos="1440"/>
          <w:tab w:val="left" w:pos="2074"/>
          <w:tab w:val="left" w:pos="2707"/>
        </w:tabs>
        <w:ind w:left="900" w:hanging="540"/>
        <w:jc w:val="both"/>
        <w:rPr>
          <w:ins w:id="124" w:author="Author" w:date="2010-09-20T12:57:00Z"/>
          <w:rFonts w:ascii="Arial" w:hAnsi="Arial" w:cs="Arial"/>
          <w:sz w:val="24"/>
          <w:szCs w:val="24"/>
        </w:rPr>
      </w:pPr>
      <w:ins w:id="125" w:author="Author" w:date="2010-09-20T12:57:00Z">
        <w:r w:rsidRPr="00AC0BB6">
          <w:rPr>
            <w:rFonts w:ascii="Arial" w:hAnsi="Arial" w:cs="Arial"/>
            <w:sz w:val="24"/>
            <w:szCs w:val="24"/>
          </w:rPr>
          <w:t>Independently evaluate the initiating cause of any reactor trip involving operator errors, and evaluate the personnel response to any reactor trip which involved more than routine expected operator actions in the response of the trip.  Determine if the response was appropriate to the event and in accordance with procedures and training.</w:t>
        </w:r>
      </w:ins>
    </w:p>
    <w:p w:rsidR="00DC590C" w:rsidRPr="00DC590C" w:rsidRDefault="00DC590C" w:rsidP="00AC0BB6">
      <w:pPr>
        <w:tabs>
          <w:tab w:val="left" w:pos="240"/>
          <w:tab w:val="left" w:pos="900"/>
          <w:tab w:val="left" w:pos="1440"/>
          <w:tab w:val="left" w:pos="2040"/>
          <w:tab w:val="left" w:pos="2640"/>
          <w:tab w:val="left" w:pos="3240"/>
          <w:tab w:val="left" w:pos="3840"/>
          <w:tab w:val="left" w:pos="4440"/>
          <w:tab w:val="left" w:pos="5040"/>
          <w:tab w:val="left" w:pos="5640"/>
          <w:tab w:val="left" w:pos="6240"/>
          <w:tab w:val="left" w:pos="6840"/>
        </w:tabs>
        <w:ind w:left="900" w:hanging="540"/>
        <w:jc w:val="both"/>
        <w:rPr>
          <w:ins w:id="126" w:author="Author" w:date="2010-09-20T12:57:00Z"/>
          <w:rFonts w:ascii="Arial" w:hAnsi="Arial" w:cs="Arial"/>
          <w:sz w:val="24"/>
          <w:szCs w:val="24"/>
        </w:rPr>
      </w:pPr>
    </w:p>
    <w:p w:rsidR="00DC590C" w:rsidRPr="00DC590C" w:rsidRDefault="00AA36FA" w:rsidP="00AC0BB6">
      <w:pPr>
        <w:numPr>
          <w:ilvl w:val="0"/>
          <w:numId w:val="2"/>
        </w:numPr>
        <w:tabs>
          <w:tab w:val="left" w:pos="240"/>
          <w:tab w:val="left" w:pos="900"/>
          <w:tab w:val="left" w:pos="1440"/>
          <w:tab w:val="left" w:pos="2040"/>
          <w:tab w:val="left" w:pos="2640"/>
          <w:tab w:val="left" w:pos="3240"/>
          <w:tab w:val="left" w:pos="3840"/>
          <w:tab w:val="left" w:pos="4440"/>
          <w:tab w:val="left" w:pos="5040"/>
          <w:tab w:val="left" w:pos="5640"/>
          <w:tab w:val="left" w:pos="6240"/>
          <w:tab w:val="left" w:pos="6840"/>
        </w:tabs>
        <w:ind w:left="900" w:hanging="540"/>
        <w:jc w:val="both"/>
        <w:rPr>
          <w:ins w:id="127" w:author="Author" w:date="2010-09-20T12:57:00Z"/>
          <w:rFonts w:ascii="Arial" w:hAnsi="Arial" w:cs="Arial"/>
          <w:sz w:val="24"/>
          <w:szCs w:val="24"/>
        </w:rPr>
      </w:pPr>
      <w:ins w:id="128" w:author="Author" w:date="2010-10-01T08:45:00Z">
        <w:r>
          <w:rPr>
            <w:rFonts w:ascii="Arial" w:hAnsi="Arial" w:cs="Arial"/>
            <w:sz w:val="24"/>
            <w:szCs w:val="24"/>
          </w:rPr>
          <w:t xml:space="preserve">If the off normal or transient condition occurred during a planned </w:t>
        </w:r>
      </w:ins>
      <w:ins w:id="129" w:author="Author" w:date="2010-09-20T12:57:00Z">
        <w:r w:rsidR="00DC590C" w:rsidRPr="00DC590C">
          <w:rPr>
            <w:rFonts w:ascii="Arial" w:hAnsi="Arial" w:cs="Arial"/>
            <w:sz w:val="24"/>
            <w:szCs w:val="24"/>
          </w:rPr>
          <w:t xml:space="preserve">non-routine evolutions, review the plan </w:t>
        </w:r>
      </w:ins>
      <w:ins w:id="130" w:author="Author" w:date="2010-10-01T08:46:00Z">
        <w:r>
          <w:rPr>
            <w:rFonts w:ascii="Arial" w:hAnsi="Arial" w:cs="Arial"/>
            <w:sz w:val="24"/>
            <w:szCs w:val="24"/>
          </w:rPr>
          <w:t xml:space="preserve">used </w:t>
        </w:r>
      </w:ins>
      <w:ins w:id="131" w:author="Author" w:date="2010-09-20T12:57:00Z">
        <w:r w:rsidR="00DC590C" w:rsidRPr="00DC590C">
          <w:rPr>
            <w:rFonts w:ascii="Arial" w:hAnsi="Arial" w:cs="Arial"/>
            <w:sz w:val="24"/>
            <w:szCs w:val="24"/>
          </w:rPr>
          <w:t xml:space="preserve">for the evolution, procedures, briefings, contingency plans, and </w:t>
        </w:r>
      </w:ins>
      <w:ins w:id="132" w:author="Author" w:date="2010-10-01T08:47:00Z">
        <w:r>
          <w:rPr>
            <w:rFonts w:ascii="Arial" w:hAnsi="Arial" w:cs="Arial"/>
            <w:sz w:val="24"/>
            <w:szCs w:val="24"/>
          </w:rPr>
          <w:t xml:space="preserve">determine how </w:t>
        </w:r>
      </w:ins>
      <w:ins w:id="133" w:author="Author" w:date="2010-09-20T12:57:00Z">
        <w:r w:rsidR="00DC590C" w:rsidRPr="00DC590C">
          <w:rPr>
            <w:rFonts w:ascii="Arial" w:hAnsi="Arial" w:cs="Arial"/>
            <w:sz w:val="24"/>
            <w:szCs w:val="24"/>
          </w:rPr>
          <w:t>personnel perform</w:t>
        </w:r>
      </w:ins>
      <w:ins w:id="134" w:author="Author" w:date="2011-10-20T16:15:00Z">
        <w:r w:rsidR="00B312BD">
          <w:rPr>
            <w:rFonts w:ascii="Arial" w:hAnsi="Arial" w:cs="Arial"/>
            <w:sz w:val="24"/>
            <w:szCs w:val="24"/>
          </w:rPr>
          <w:t>ed</w:t>
        </w:r>
      </w:ins>
      <w:ins w:id="135" w:author="Author" w:date="2010-09-20T12:57:00Z">
        <w:r w:rsidR="00DC590C" w:rsidRPr="00DC590C">
          <w:rPr>
            <w:rFonts w:ascii="Arial" w:hAnsi="Arial" w:cs="Arial"/>
            <w:sz w:val="24"/>
            <w:szCs w:val="24"/>
          </w:rPr>
          <w:t xml:space="preserve"> during the evolution.</w:t>
        </w:r>
      </w:ins>
    </w:p>
    <w:p w:rsidR="00DC590C" w:rsidRPr="00DC590C" w:rsidRDefault="00DC590C" w:rsidP="00AC0BB6">
      <w:pPr>
        <w:tabs>
          <w:tab w:val="left" w:pos="240"/>
          <w:tab w:val="left" w:pos="900"/>
          <w:tab w:val="left" w:pos="1440"/>
          <w:tab w:val="left" w:pos="2040"/>
          <w:tab w:val="left" w:pos="2640"/>
          <w:tab w:val="left" w:pos="3240"/>
          <w:tab w:val="left" w:pos="3840"/>
          <w:tab w:val="left" w:pos="4440"/>
          <w:tab w:val="left" w:pos="5040"/>
          <w:tab w:val="left" w:pos="5640"/>
          <w:tab w:val="left" w:pos="6240"/>
          <w:tab w:val="left" w:pos="6840"/>
        </w:tabs>
        <w:ind w:left="900" w:hanging="540"/>
        <w:jc w:val="both"/>
        <w:rPr>
          <w:ins w:id="136" w:author="Author" w:date="2010-09-20T12:57:00Z"/>
          <w:rFonts w:ascii="Arial" w:hAnsi="Arial" w:cs="Arial"/>
          <w:sz w:val="24"/>
          <w:szCs w:val="24"/>
        </w:rPr>
      </w:pPr>
    </w:p>
    <w:p w:rsidR="00DC590C" w:rsidRDefault="00DC590C" w:rsidP="00AC0BB6">
      <w:pPr>
        <w:numPr>
          <w:ilvl w:val="0"/>
          <w:numId w:val="2"/>
        </w:numPr>
        <w:tabs>
          <w:tab w:val="left" w:pos="240"/>
          <w:tab w:val="left" w:pos="900"/>
          <w:tab w:val="left" w:pos="1440"/>
          <w:tab w:val="left" w:pos="2040"/>
          <w:tab w:val="left" w:pos="2640"/>
          <w:tab w:val="left" w:pos="3240"/>
          <w:tab w:val="left" w:pos="3840"/>
          <w:tab w:val="left" w:pos="4440"/>
          <w:tab w:val="left" w:pos="5040"/>
          <w:tab w:val="left" w:pos="5640"/>
          <w:tab w:val="left" w:pos="6240"/>
          <w:tab w:val="left" w:pos="6840"/>
        </w:tabs>
        <w:ind w:left="900" w:hanging="540"/>
        <w:jc w:val="both"/>
        <w:rPr>
          <w:ins w:id="137" w:author="Author" w:date="2011-10-20T16:10:00Z"/>
          <w:rFonts w:ascii="Arial" w:hAnsi="Arial" w:cs="Arial"/>
          <w:sz w:val="24"/>
          <w:szCs w:val="24"/>
        </w:rPr>
      </w:pPr>
      <w:ins w:id="138" w:author="Author" w:date="2010-09-20T12:57:00Z">
        <w:r w:rsidRPr="00DC590C">
          <w:rPr>
            <w:rFonts w:ascii="Arial" w:hAnsi="Arial" w:cs="Arial"/>
            <w:sz w:val="24"/>
            <w:szCs w:val="24"/>
          </w:rPr>
          <w:t>In all cases, review operator logs, computer data, recorder data, procedural requirements, and related training to aid in the assessment of personnel response.</w:t>
        </w:r>
      </w:ins>
    </w:p>
    <w:p w:rsidR="00B312BD" w:rsidRDefault="00B312BD" w:rsidP="00B312BD">
      <w:pPr>
        <w:pStyle w:val="ListParagraph"/>
        <w:rPr>
          <w:ins w:id="139" w:author="Author" w:date="2011-10-20T16:10:00Z"/>
          <w:rFonts w:ascii="Arial" w:hAnsi="Arial" w:cs="Arial"/>
          <w:sz w:val="24"/>
          <w:szCs w:val="24"/>
        </w:rPr>
      </w:pPr>
    </w:p>
    <w:p w:rsidR="00B312BD" w:rsidRPr="00B312BD" w:rsidRDefault="0086363C" w:rsidP="00B312BD">
      <w:pPr>
        <w:numPr>
          <w:ilvl w:val="0"/>
          <w:numId w:val="2"/>
        </w:numPr>
        <w:tabs>
          <w:tab w:val="left" w:pos="240"/>
          <w:tab w:val="left" w:pos="900"/>
          <w:tab w:val="left" w:pos="1440"/>
          <w:tab w:val="left" w:pos="2040"/>
          <w:tab w:val="left" w:pos="2640"/>
          <w:tab w:val="left" w:pos="3240"/>
          <w:tab w:val="left" w:pos="3840"/>
          <w:tab w:val="left" w:pos="4440"/>
          <w:tab w:val="left" w:pos="5040"/>
          <w:tab w:val="left" w:pos="5640"/>
          <w:tab w:val="left" w:pos="6240"/>
          <w:tab w:val="left" w:pos="6840"/>
        </w:tabs>
        <w:ind w:left="900" w:hanging="540"/>
        <w:jc w:val="both"/>
        <w:rPr>
          <w:ins w:id="140" w:author="Author" w:date="2011-10-20T16:06:00Z"/>
          <w:rFonts w:ascii="Arial" w:hAnsi="Arial" w:cs="Arial"/>
          <w:sz w:val="24"/>
          <w:szCs w:val="24"/>
        </w:rPr>
      </w:pPr>
      <w:ins w:id="141" w:author="Author" w:date="2011-10-20T16:25:00Z">
        <w:r>
          <w:rPr>
            <w:rFonts w:ascii="Arial" w:hAnsi="Arial" w:cs="Arial"/>
            <w:sz w:val="24"/>
            <w:szCs w:val="24"/>
          </w:rPr>
          <w:lastRenderedPageBreak/>
          <w:t>Determine if th</w:t>
        </w:r>
        <w:r w:rsidRPr="00B312BD">
          <w:rPr>
            <w:rFonts w:ascii="Arial" w:hAnsi="Arial" w:cs="Arial"/>
            <w:sz w:val="24"/>
            <w:szCs w:val="24"/>
          </w:rPr>
          <w:t>e licensee</w:t>
        </w:r>
      </w:ins>
      <w:ins w:id="142" w:author="Author" w:date="2011-10-20T16:27:00Z">
        <w:r>
          <w:rPr>
            <w:rFonts w:ascii="Arial" w:hAnsi="Arial" w:cs="Arial"/>
            <w:sz w:val="24"/>
            <w:szCs w:val="24"/>
          </w:rPr>
          <w:t>’s</w:t>
        </w:r>
      </w:ins>
      <w:ins w:id="143" w:author="Author" w:date="2011-10-20T16:25:00Z">
        <w:r w:rsidRPr="00B312BD">
          <w:rPr>
            <w:rFonts w:ascii="Arial" w:hAnsi="Arial" w:cs="Arial"/>
            <w:sz w:val="24"/>
            <w:szCs w:val="24"/>
          </w:rPr>
          <w:t xml:space="preserve"> </w:t>
        </w:r>
        <w:r>
          <w:rPr>
            <w:rFonts w:ascii="Arial" w:hAnsi="Arial" w:cs="Arial"/>
            <w:sz w:val="24"/>
            <w:szCs w:val="24"/>
          </w:rPr>
          <w:t xml:space="preserve">evaluation </w:t>
        </w:r>
        <w:r w:rsidRPr="00B312BD">
          <w:rPr>
            <w:rFonts w:ascii="Arial" w:hAnsi="Arial" w:cs="Arial"/>
            <w:sz w:val="24"/>
            <w:szCs w:val="24"/>
          </w:rPr>
          <w:t>appropriately assess</w:t>
        </w:r>
        <w:r>
          <w:rPr>
            <w:rFonts w:ascii="Arial" w:hAnsi="Arial" w:cs="Arial"/>
            <w:sz w:val="24"/>
            <w:szCs w:val="24"/>
          </w:rPr>
          <w:t>ed</w:t>
        </w:r>
        <w:r w:rsidRPr="00B312BD">
          <w:rPr>
            <w:rFonts w:ascii="Arial" w:hAnsi="Arial" w:cs="Arial"/>
            <w:sz w:val="24"/>
            <w:szCs w:val="24"/>
          </w:rPr>
          <w:t xml:space="preserve"> operator performance.</w:t>
        </w:r>
      </w:ins>
    </w:p>
    <w:p w:rsidR="00B312BD" w:rsidRPr="00DB00E3" w:rsidRDefault="00B312BD"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365F21">
      <w:pPr>
        <w:tabs>
          <w:tab w:val="left" w:pos="274"/>
          <w:tab w:val="left" w:pos="806"/>
          <w:tab w:val="left" w:pos="1440"/>
          <w:tab w:val="left" w:pos="2074"/>
          <w:tab w:val="left" w:pos="2707"/>
        </w:tabs>
        <w:spacing w:line="273" w:lineRule="exact"/>
        <w:jc w:val="both"/>
        <w:rPr>
          <w:rFonts w:ascii="Arial" w:hAnsi="Arial" w:cs="Arial"/>
          <w:iCs/>
          <w:sz w:val="24"/>
          <w:szCs w:val="24"/>
        </w:rPr>
      </w:pPr>
      <w:r w:rsidRPr="00DB00E3">
        <w:rPr>
          <w:rFonts w:ascii="Arial" w:hAnsi="Arial" w:cs="Arial"/>
          <w:iCs/>
          <w:sz w:val="24"/>
          <w:szCs w:val="24"/>
        </w:rPr>
        <w:t>03.04</w:t>
      </w:r>
      <w:r w:rsidRPr="00DB00E3">
        <w:rPr>
          <w:rFonts w:ascii="Arial" w:hAnsi="Arial" w:cs="Arial"/>
          <w:iCs/>
          <w:sz w:val="24"/>
          <w:szCs w:val="24"/>
        </w:rPr>
        <w:tab/>
      </w:r>
      <w:r w:rsidRPr="00DB00E3">
        <w:rPr>
          <w:rFonts w:ascii="Arial" w:hAnsi="Arial" w:cs="Arial"/>
          <w:iCs/>
          <w:sz w:val="24"/>
          <w:szCs w:val="24"/>
          <w:u w:val="single"/>
        </w:rPr>
        <w:t>NOED</w:t>
      </w:r>
      <w:ins w:id="144" w:author="Author" w:date="2011-04-08T09:24:00Z">
        <w:r w:rsidR="00AC0BB6">
          <w:rPr>
            <w:rFonts w:ascii="Arial" w:hAnsi="Arial" w:cs="Arial"/>
            <w:iCs/>
            <w:sz w:val="24"/>
            <w:szCs w:val="24"/>
            <w:u w:val="single"/>
          </w:rPr>
          <w:t>s</w:t>
        </w:r>
      </w:ins>
      <w:ins w:id="145" w:author="Author" w:date="2010-11-29T13:42:00Z">
        <w:r w:rsidR="003A1350" w:rsidRPr="003A1350">
          <w:rPr>
            <w:rFonts w:ascii="Arial" w:hAnsi="Arial" w:cs="Arial"/>
            <w:iCs/>
            <w:sz w:val="24"/>
            <w:szCs w:val="24"/>
          </w:rPr>
          <w:t>.</w:t>
        </w:r>
        <w:r w:rsidR="00FF75E1">
          <w:rPr>
            <w:rFonts w:ascii="Arial" w:hAnsi="Arial" w:cs="Arial"/>
            <w:iCs/>
            <w:sz w:val="24"/>
            <w:szCs w:val="24"/>
          </w:rPr>
          <w:t xml:space="preserve">  </w:t>
        </w:r>
      </w:ins>
      <w:r w:rsidRPr="009527D9">
        <w:rPr>
          <w:rFonts w:ascii="Arial" w:hAnsi="Arial" w:cs="Arial"/>
          <w:iCs/>
          <w:sz w:val="24"/>
          <w:szCs w:val="24"/>
        </w:rPr>
        <w:t>Part</w:t>
      </w:r>
      <w:r w:rsidR="009527D9" w:rsidRPr="009527D9">
        <w:rPr>
          <w:rFonts w:ascii="Arial" w:hAnsi="Arial" w:cs="Arial"/>
          <w:sz w:val="24"/>
          <w:szCs w:val="24"/>
        </w:rPr>
        <w:t> </w:t>
      </w:r>
      <w:r w:rsidRPr="009527D9">
        <w:rPr>
          <w:rFonts w:ascii="Arial" w:hAnsi="Arial" w:cs="Arial"/>
          <w:iCs/>
          <w:sz w:val="24"/>
          <w:szCs w:val="24"/>
        </w:rPr>
        <w:t>9900,</w:t>
      </w:r>
      <w:r w:rsidRPr="00DB00E3">
        <w:rPr>
          <w:rFonts w:ascii="Arial" w:hAnsi="Arial" w:cs="Arial"/>
          <w:iCs/>
          <w:sz w:val="24"/>
          <w:szCs w:val="24"/>
        </w:rPr>
        <w:t xml:space="preserve"> Technical Guidance, NOED.TG, “Operations - Notices of Enforcement Discretion,” </w:t>
      </w:r>
      <w:ins w:id="146" w:author="Author" w:date="2011-08-29T10:22:00Z">
        <w:r w:rsidR="00365F21" w:rsidRPr="00365F21">
          <w:rPr>
            <w:rFonts w:ascii="Arial" w:hAnsi="Arial" w:cs="Arial"/>
            <w:bCs/>
            <w:sz w:val="24"/>
            <w:szCs w:val="24"/>
          </w:rPr>
          <w:t xml:space="preserve">Regulatory Issue Summary 2005-001, “Changes to Notice of Enforcement Discretion (NOED) Process and Staff Guidance,” </w:t>
        </w:r>
      </w:ins>
      <w:ins w:id="147" w:author="Author" w:date="2010-09-30T14:35:00Z">
        <w:r w:rsidR="002662CF" w:rsidRPr="00365F21">
          <w:rPr>
            <w:rFonts w:ascii="Arial" w:hAnsi="Arial" w:cs="Arial"/>
            <w:iCs/>
            <w:sz w:val="24"/>
            <w:szCs w:val="24"/>
          </w:rPr>
          <w:t xml:space="preserve">NRC Enforcement Manual and Policy </w:t>
        </w:r>
      </w:ins>
      <w:r w:rsidRPr="00365F21">
        <w:rPr>
          <w:rFonts w:ascii="Arial" w:hAnsi="Arial" w:cs="Arial"/>
          <w:iCs/>
          <w:sz w:val="24"/>
          <w:szCs w:val="24"/>
        </w:rPr>
        <w:t xml:space="preserve">covers NRC </w:t>
      </w:r>
      <w:ins w:id="148" w:author="Author" w:date="2010-09-30T14:37:00Z">
        <w:r w:rsidR="002662CF" w:rsidRPr="00365F21">
          <w:rPr>
            <w:rFonts w:ascii="Arial" w:hAnsi="Arial" w:cs="Arial"/>
            <w:iCs/>
            <w:sz w:val="24"/>
            <w:szCs w:val="24"/>
          </w:rPr>
          <w:t xml:space="preserve">NEOD </w:t>
        </w:r>
      </w:ins>
      <w:r w:rsidRPr="00365F21">
        <w:rPr>
          <w:rFonts w:ascii="Arial" w:hAnsi="Arial" w:cs="Arial"/>
          <w:iCs/>
          <w:sz w:val="24"/>
          <w:szCs w:val="24"/>
        </w:rPr>
        <w:t>regarding</w:t>
      </w:r>
      <w:r w:rsidRPr="00DB00E3">
        <w:rPr>
          <w:rFonts w:ascii="Arial" w:hAnsi="Arial" w:cs="Arial"/>
          <w:iCs/>
          <w:sz w:val="24"/>
          <w:szCs w:val="24"/>
        </w:rPr>
        <w:t xml:space="preserve"> conditions such as limiting conditions for operation in power reactor technical specification.  </w:t>
      </w:r>
      <w:ins w:id="149" w:author="Author" w:date="2011-04-08T09:31:00Z">
        <w:r w:rsidR="00AC0BB6">
          <w:rPr>
            <w:rFonts w:ascii="Arial" w:hAnsi="Arial" w:cs="Arial"/>
            <w:iCs/>
            <w:sz w:val="24"/>
            <w:szCs w:val="24"/>
          </w:rPr>
          <w:t>Refer to t</w:t>
        </w:r>
      </w:ins>
      <w:ins w:id="150" w:author="Author" w:date="2011-04-08T09:28:00Z">
        <w:r w:rsidR="00AC0BB6">
          <w:rPr>
            <w:rFonts w:ascii="Arial" w:hAnsi="Arial" w:cs="Arial"/>
            <w:iCs/>
            <w:sz w:val="24"/>
            <w:szCs w:val="24"/>
          </w:rPr>
          <w:t xml:space="preserve">he </w:t>
        </w:r>
      </w:ins>
      <w:ins w:id="151" w:author="Author" w:date="2011-04-08T09:27:00Z">
        <w:r w:rsidR="00AC0BB6">
          <w:rPr>
            <w:rFonts w:ascii="Arial" w:hAnsi="Arial" w:cs="Arial"/>
            <w:iCs/>
            <w:sz w:val="24"/>
            <w:szCs w:val="24"/>
          </w:rPr>
          <w:t>Office of Enforcement</w:t>
        </w:r>
      </w:ins>
      <w:ins w:id="152" w:author="Author" w:date="2011-04-08T09:31:00Z">
        <w:r w:rsidR="00AC0BB6">
          <w:rPr>
            <w:rFonts w:ascii="Arial" w:hAnsi="Arial" w:cs="Arial"/>
            <w:iCs/>
            <w:sz w:val="24"/>
            <w:szCs w:val="24"/>
          </w:rPr>
          <w:t>’s</w:t>
        </w:r>
      </w:ins>
      <w:ins w:id="153" w:author="Author" w:date="2011-04-08T09:27:00Z">
        <w:r w:rsidR="00AC0BB6">
          <w:rPr>
            <w:rFonts w:ascii="Arial" w:hAnsi="Arial" w:cs="Arial"/>
            <w:iCs/>
            <w:sz w:val="24"/>
            <w:szCs w:val="24"/>
          </w:rPr>
          <w:t xml:space="preserve"> (</w:t>
        </w:r>
      </w:ins>
      <w:r w:rsidRPr="00DB00E3">
        <w:rPr>
          <w:rFonts w:ascii="Arial" w:hAnsi="Arial" w:cs="Arial"/>
          <w:iCs/>
          <w:sz w:val="24"/>
          <w:szCs w:val="24"/>
        </w:rPr>
        <w:t>OE’s</w:t>
      </w:r>
      <w:ins w:id="154" w:author="Author" w:date="2011-04-08T09:28:00Z">
        <w:r w:rsidR="00AC0BB6">
          <w:rPr>
            <w:rFonts w:ascii="Arial" w:hAnsi="Arial" w:cs="Arial"/>
            <w:iCs/>
            <w:sz w:val="24"/>
            <w:szCs w:val="24"/>
          </w:rPr>
          <w:t>)</w:t>
        </w:r>
      </w:ins>
      <w:r w:rsidRPr="00DB00E3">
        <w:rPr>
          <w:rFonts w:ascii="Arial" w:hAnsi="Arial" w:cs="Arial"/>
          <w:iCs/>
          <w:sz w:val="24"/>
          <w:szCs w:val="24"/>
        </w:rPr>
        <w:t xml:space="preserve"> website (</w:t>
      </w:r>
      <w:ins w:id="155" w:author="Author" w:date="2010-09-30T14:57:00Z">
        <w:r w:rsidR="002C73F2">
          <w:rPr>
            <w:rFonts w:ascii="Arial" w:hAnsi="Arial" w:cs="Arial"/>
            <w:iCs/>
            <w:sz w:val="24"/>
            <w:szCs w:val="24"/>
          </w:rPr>
          <w:fldChar w:fldCharType="begin"/>
        </w:r>
        <w:r w:rsidR="00DF7C77">
          <w:rPr>
            <w:rFonts w:ascii="Arial" w:hAnsi="Arial" w:cs="Arial"/>
            <w:iCs/>
            <w:sz w:val="24"/>
            <w:szCs w:val="24"/>
          </w:rPr>
          <w:instrText xml:space="preserve"> HYPERLINK "http://www.nrc.gov/reading-rm/doc-collections/enforcement/notices/more.html" </w:instrText>
        </w:r>
        <w:r w:rsidR="002C73F2">
          <w:rPr>
            <w:rFonts w:ascii="Arial" w:hAnsi="Arial" w:cs="Arial"/>
            <w:iCs/>
            <w:sz w:val="24"/>
            <w:szCs w:val="24"/>
          </w:rPr>
          <w:fldChar w:fldCharType="separate"/>
        </w:r>
        <w:r w:rsidRPr="00DF7C77">
          <w:rPr>
            <w:rStyle w:val="Hyperlink"/>
            <w:rFonts w:ascii="Arial" w:hAnsi="Arial" w:cs="Arial"/>
            <w:iCs/>
            <w:sz w:val="24"/>
            <w:szCs w:val="24"/>
          </w:rPr>
          <w:t>http://www.nrc.gov/reading-rm/doc-collections/enforcement/notices/more.html</w:t>
        </w:r>
        <w:r w:rsidR="002C73F2">
          <w:rPr>
            <w:rFonts w:ascii="Arial" w:hAnsi="Arial" w:cs="Arial"/>
            <w:iCs/>
            <w:sz w:val="24"/>
            <w:szCs w:val="24"/>
          </w:rPr>
          <w:fldChar w:fldCharType="end"/>
        </w:r>
      </w:ins>
      <w:r w:rsidRPr="00DB00E3">
        <w:rPr>
          <w:rFonts w:ascii="Arial" w:hAnsi="Arial" w:cs="Arial"/>
          <w:iCs/>
          <w:sz w:val="24"/>
          <w:szCs w:val="24"/>
        </w:rPr>
        <w:t>)</w:t>
      </w:r>
      <w:ins w:id="156" w:author="Author" w:date="2011-04-08T09:32:00Z">
        <w:r w:rsidR="00AC0BB6">
          <w:rPr>
            <w:rFonts w:ascii="Arial" w:hAnsi="Arial" w:cs="Arial"/>
            <w:iCs/>
            <w:sz w:val="24"/>
            <w:szCs w:val="24"/>
          </w:rPr>
          <w:t xml:space="preserve"> for additional information on </w:t>
        </w:r>
        <w:r w:rsidR="00AC0BB6" w:rsidRPr="00DB00E3">
          <w:rPr>
            <w:rFonts w:ascii="Arial" w:hAnsi="Arial" w:cs="Arial"/>
            <w:iCs/>
            <w:sz w:val="24"/>
            <w:szCs w:val="24"/>
          </w:rPr>
          <w:t>enforcement</w:t>
        </w:r>
        <w:r w:rsidR="00AC0BB6">
          <w:rPr>
            <w:rFonts w:ascii="Arial" w:hAnsi="Arial" w:cs="Arial"/>
            <w:iCs/>
            <w:sz w:val="24"/>
            <w:szCs w:val="24"/>
          </w:rPr>
          <w:t xml:space="preserve"> and NOEDs</w:t>
        </w:r>
      </w:ins>
      <w:r w:rsidRPr="00DB00E3">
        <w:rPr>
          <w:rFonts w:ascii="Arial" w:hAnsi="Arial" w:cs="Arial"/>
          <w:iCs/>
          <w:sz w:val="24"/>
          <w:szCs w:val="24"/>
        </w:rPr>
        <w:t>.</w:t>
      </w:r>
      <w:ins w:id="157" w:author="Author" w:date="2011-04-08T09:33:00Z">
        <w:r w:rsidR="00AC0BB6">
          <w:rPr>
            <w:rFonts w:ascii="Arial" w:hAnsi="Arial" w:cs="Arial"/>
            <w:iCs/>
            <w:sz w:val="24"/>
            <w:szCs w:val="24"/>
          </w:rPr>
          <w:t xml:space="preserve"> </w:t>
        </w:r>
      </w:ins>
      <w:r w:rsidRPr="00DB00E3">
        <w:rPr>
          <w:rFonts w:ascii="Arial" w:hAnsi="Arial" w:cs="Arial"/>
          <w:iCs/>
          <w:sz w:val="24"/>
          <w:szCs w:val="24"/>
        </w:rPr>
        <w:t xml:space="preserve"> OE approval is required </w:t>
      </w:r>
      <w:ins w:id="158" w:author="Author" w:date="2011-04-08T09:35:00Z">
        <w:r w:rsidR="00842730">
          <w:rPr>
            <w:rFonts w:ascii="Arial" w:hAnsi="Arial" w:cs="Arial"/>
            <w:iCs/>
            <w:sz w:val="24"/>
            <w:szCs w:val="24"/>
          </w:rPr>
          <w:t xml:space="preserve">to </w:t>
        </w:r>
      </w:ins>
      <w:ins w:id="159" w:author="Author" w:date="2011-04-08T09:46:00Z">
        <w:r w:rsidR="009527D9">
          <w:rPr>
            <w:rFonts w:ascii="Arial" w:hAnsi="Arial" w:cs="Arial"/>
            <w:iCs/>
            <w:sz w:val="24"/>
            <w:szCs w:val="24"/>
          </w:rPr>
          <w:t xml:space="preserve">exercise enforcement discretion (i.e., </w:t>
        </w:r>
      </w:ins>
      <w:ins w:id="160" w:author="Author" w:date="2011-04-08T09:50:00Z">
        <w:r w:rsidR="009527D9">
          <w:rPr>
            <w:rFonts w:ascii="Arial" w:hAnsi="Arial" w:cs="Arial"/>
            <w:iCs/>
            <w:sz w:val="24"/>
            <w:szCs w:val="24"/>
          </w:rPr>
          <w:t xml:space="preserve">to </w:t>
        </w:r>
      </w:ins>
      <w:ins w:id="161" w:author="Author" w:date="2011-04-08T09:43:00Z">
        <w:r w:rsidR="00842730">
          <w:rPr>
            <w:rFonts w:ascii="Arial" w:hAnsi="Arial" w:cs="Arial"/>
            <w:iCs/>
            <w:sz w:val="24"/>
            <w:szCs w:val="24"/>
          </w:rPr>
          <w:t>disregard</w:t>
        </w:r>
      </w:ins>
      <w:ins w:id="162" w:author="Author" w:date="2011-04-08T09:35:00Z">
        <w:r w:rsidR="00842730">
          <w:rPr>
            <w:rFonts w:ascii="Arial" w:hAnsi="Arial" w:cs="Arial"/>
            <w:iCs/>
            <w:sz w:val="24"/>
            <w:szCs w:val="24"/>
          </w:rPr>
          <w:t xml:space="preserve"> </w:t>
        </w:r>
      </w:ins>
      <w:ins w:id="163" w:author="Author" w:date="2011-04-08T09:50:00Z">
        <w:r w:rsidR="009527D9">
          <w:rPr>
            <w:rFonts w:ascii="Arial" w:hAnsi="Arial" w:cs="Arial"/>
            <w:iCs/>
            <w:sz w:val="24"/>
            <w:szCs w:val="24"/>
          </w:rPr>
          <w:t xml:space="preserve">taking </w:t>
        </w:r>
      </w:ins>
      <w:ins w:id="164" w:author="Author" w:date="2011-04-08T09:35:00Z">
        <w:r w:rsidR="00842730">
          <w:rPr>
            <w:rFonts w:ascii="Arial" w:hAnsi="Arial" w:cs="Arial"/>
            <w:iCs/>
            <w:sz w:val="24"/>
            <w:szCs w:val="24"/>
          </w:rPr>
          <w:t xml:space="preserve">enforcement actions </w:t>
        </w:r>
      </w:ins>
      <w:ins w:id="165" w:author="Author" w:date="2011-04-08T09:47:00Z">
        <w:r w:rsidR="009527D9">
          <w:rPr>
            <w:rFonts w:ascii="Arial" w:hAnsi="Arial" w:cs="Arial"/>
            <w:iCs/>
            <w:sz w:val="24"/>
            <w:szCs w:val="24"/>
          </w:rPr>
          <w:t>such as</w:t>
        </w:r>
      </w:ins>
      <w:ins w:id="166" w:author="Author" w:date="2011-04-08T09:35:00Z">
        <w:r w:rsidR="00842730">
          <w:rPr>
            <w:rFonts w:ascii="Arial" w:hAnsi="Arial" w:cs="Arial"/>
            <w:iCs/>
            <w:sz w:val="24"/>
            <w:szCs w:val="24"/>
          </w:rPr>
          <w:t xml:space="preserve"> </w:t>
        </w:r>
      </w:ins>
      <w:ins w:id="167" w:author="Author" w:date="2011-04-08T09:47:00Z">
        <w:r w:rsidR="009527D9">
          <w:rPr>
            <w:rFonts w:ascii="Arial" w:hAnsi="Arial" w:cs="Arial"/>
            <w:iCs/>
            <w:sz w:val="24"/>
            <w:szCs w:val="24"/>
          </w:rPr>
          <w:t xml:space="preserve">a </w:t>
        </w:r>
      </w:ins>
      <w:ins w:id="168" w:author="Author" w:date="2011-04-08T09:35:00Z">
        <w:r w:rsidR="00842730">
          <w:rPr>
            <w:rFonts w:ascii="Arial" w:hAnsi="Arial" w:cs="Arial"/>
            <w:iCs/>
            <w:sz w:val="24"/>
            <w:szCs w:val="24"/>
          </w:rPr>
          <w:t>notice of violation or non</w:t>
        </w:r>
      </w:ins>
      <w:ins w:id="169" w:author="Author" w:date="2011-04-08T09:36:00Z">
        <w:r w:rsidR="00842730">
          <w:rPr>
            <w:rFonts w:ascii="Arial" w:hAnsi="Arial" w:cs="Arial"/>
            <w:iCs/>
            <w:sz w:val="24"/>
            <w:szCs w:val="24"/>
          </w:rPr>
          <w:t>-</w:t>
        </w:r>
      </w:ins>
      <w:ins w:id="170" w:author="Author" w:date="2011-04-08T09:35:00Z">
        <w:r w:rsidR="00842730">
          <w:rPr>
            <w:rFonts w:ascii="Arial" w:hAnsi="Arial" w:cs="Arial"/>
            <w:iCs/>
            <w:sz w:val="24"/>
            <w:szCs w:val="24"/>
          </w:rPr>
          <w:t>cited v</w:t>
        </w:r>
      </w:ins>
      <w:ins w:id="171" w:author="Author" w:date="2011-04-08T09:36:00Z">
        <w:r w:rsidR="00842730">
          <w:rPr>
            <w:rFonts w:ascii="Arial" w:hAnsi="Arial" w:cs="Arial"/>
            <w:iCs/>
            <w:sz w:val="24"/>
            <w:szCs w:val="24"/>
          </w:rPr>
          <w:t>i</w:t>
        </w:r>
      </w:ins>
      <w:ins w:id="172" w:author="Author" w:date="2011-04-08T09:35:00Z">
        <w:r w:rsidR="00842730">
          <w:rPr>
            <w:rFonts w:ascii="Arial" w:hAnsi="Arial" w:cs="Arial"/>
            <w:iCs/>
            <w:sz w:val="24"/>
            <w:szCs w:val="24"/>
          </w:rPr>
          <w:t>olation)</w:t>
        </w:r>
      </w:ins>
      <w:ins w:id="173" w:author="Author" w:date="2011-04-08T09:36:00Z">
        <w:r w:rsidR="00842730">
          <w:rPr>
            <w:rFonts w:ascii="Arial" w:hAnsi="Arial" w:cs="Arial"/>
            <w:iCs/>
            <w:sz w:val="24"/>
            <w:szCs w:val="24"/>
          </w:rPr>
          <w:t xml:space="preserve"> when a </w:t>
        </w:r>
      </w:ins>
      <w:r w:rsidRPr="00DB00E3">
        <w:rPr>
          <w:rFonts w:ascii="Arial" w:hAnsi="Arial" w:cs="Arial"/>
          <w:iCs/>
          <w:sz w:val="24"/>
          <w:szCs w:val="24"/>
        </w:rPr>
        <w:t xml:space="preserve">more than a minor violation </w:t>
      </w:r>
      <w:ins w:id="174" w:author="Author" w:date="2011-04-08T09:36:00Z">
        <w:r w:rsidR="00842730">
          <w:rPr>
            <w:rFonts w:ascii="Arial" w:hAnsi="Arial" w:cs="Arial"/>
            <w:iCs/>
            <w:sz w:val="24"/>
            <w:szCs w:val="24"/>
          </w:rPr>
          <w:t>exists</w:t>
        </w:r>
      </w:ins>
      <w:r w:rsidRPr="00DB00E3">
        <w:rPr>
          <w:rFonts w:ascii="Arial" w:hAnsi="Arial" w:cs="Arial"/>
          <w:iCs/>
          <w:sz w:val="24"/>
          <w:szCs w:val="24"/>
        </w:rPr>
        <w:t>.</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E3512D">
      <w:pPr>
        <w:keepNext/>
        <w:keepLines/>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E3512D">
      <w:pPr>
        <w:keepNext/>
        <w:keepLines/>
        <w:tabs>
          <w:tab w:val="left" w:pos="274"/>
          <w:tab w:val="left" w:pos="806"/>
          <w:tab w:val="left" w:pos="1440"/>
          <w:tab w:val="left" w:pos="2074"/>
          <w:tab w:val="left" w:pos="2707"/>
        </w:tabs>
        <w:spacing w:line="273" w:lineRule="exact"/>
        <w:jc w:val="both"/>
        <w:rPr>
          <w:rFonts w:ascii="Arial" w:hAnsi="Arial" w:cs="Arial"/>
          <w:iCs/>
          <w:sz w:val="24"/>
          <w:szCs w:val="24"/>
        </w:rPr>
      </w:pPr>
      <w:r w:rsidRPr="00DB00E3">
        <w:rPr>
          <w:rFonts w:ascii="Arial" w:hAnsi="Arial" w:cs="Arial"/>
          <w:iCs/>
          <w:sz w:val="24"/>
          <w:szCs w:val="24"/>
        </w:rPr>
        <w:t>71153-04</w:t>
      </w:r>
      <w:r w:rsidRPr="00DB00E3">
        <w:rPr>
          <w:rFonts w:ascii="Arial" w:hAnsi="Arial" w:cs="Arial"/>
          <w:iCs/>
          <w:sz w:val="24"/>
          <w:szCs w:val="24"/>
        </w:rPr>
        <w:tab/>
        <w:t>RESOURCE ESTIMATE</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r w:rsidRPr="00DB00E3">
        <w:rPr>
          <w:rFonts w:ascii="Arial" w:hAnsi="Arial" w:cs="Arial"/>
          <w:iCs/>
          <w:sz w:val="24"/>
          <w:szCs w:val="24"/>
        </w:rPr>
        <w:t xml:space="preserve">Annual hours for one unit: </w:t>
      </w:r>
      <w:ins w:id="175" w:author="Author" w:date="2011-04-04T14:35:00Z">
        <w:r w:rsidR="00634EC3">
          <w:rPr>
            <w:rFonts w:ascii="Arial" w:hAnsi="Arial" w:cs="Arial"/>
            <w:iCs/>
            <w:sz w:val="24"/>
            <w:szCs w:val="24"/>
          </w:rPr>
          <w:t>65</w:t>
        </w:r>
      </w:ins>
      <w:r w:rsidR="00F93D9D">
        <w:rPr>
          <w:rFonts w:ascii="Arial" w:hAnsi="Arial" w:cs="Arial"/>
          <w:iCs/>
          <w:sz w:val="24"/>
          <w:szCs w:val="24"/>
        </w:rPr>
        <w:t>;</w:t>
      </w:r>
      <w:r w:rsidRPr="00DB00E3">
        <w:rPr>
          <w:rFonts w:ascii="Arial" w:hAnsi="Arial" w:cs="Arial"/>
          <w:iCs/>
          <w:sz w:val="24"/>
          <w:szCs w:val="24"/>
        </w:rPr>
        <w:t xml:space="preserve"> two units: </w:t>
      </w:r>
      <w:ins w:id="176" w:author="Author" w:date="2011-04-04T14:35:00Z">
        <w:r w:rsidR="00634EC3">
          <w:rPr>
            <w:rFonts w:ascii="Arial" w:hAnsi="Arial" w:cs="Arial"/>
            <w:iCs/>
            <w:sz w:val="24"/>
            <w:szCs w:val="24"/>
          </w:rPr>
          <w:t>80</w:t>
        </w:r>
      </w:ins>
      <w:r w:rsidR="00F93D9D">
        <w:rPr>
          <w:rFonts w:ascii="Arial" w:hAnsi="Arial" w:cs="Arial"/>
          <w:iCs/>
          <w:sz w:val="24"/>
          <w:szCs w:val="24"/>
        </w:rPr>
        <w:t>;</w:t>
      </w:r>
      <w:r w:rsidRPr="00DB00E3">
        <w:rPr>
          <w:rFonts w:ascii="Arial" w:hAnsi="Arial" w:cs="Arial"/>
          <w:iCs/>
          <w:sz w:val="24"/>
          <w:szCs w:val="24"/>
        </w:rPr>
        <w:t xml:space="preserve"> three units: </w:t>
      </w:r>
      <w:ins w:id="177" w:author="Author" w:date="2011-04-04T14:35:00Z">
        <w:r w:rsidR="00634EC3">
          <w:rPr>
            <w:rFonts w:ascii="Arial" w:hAnsi="Arial" w:cs="Arial"/>
            <w:iCs/>
            <w:sz w:val="24"/>
            <w:szCs w:val="24"/>
          </w:rPr>
          <w:t>100</w:t>
        </w:r>
      </w:ins>
      <w:r w:rsidR="00F93D9D">
        <w:rPr>
          <w:rFonts w:ascii="Arial" w:hAnsi="Arial" w:cs="Arial"/>
          <w:iCs/>
          <w:sz w:val="24"/>
          <w:szCs w:val="24"/>
        </w:rPr>
        <w:t>.</w:t>
      </w:r>
      <w:ins w:id="178" w:author="Author" w:date="2011-04-04T14:35:00Z">
        <w:r w:rsidR="00634EC3">
          <w:rPr>
            <w:rFonts w:ascii="Arial" w:hAnsi="Arial" w:cs="Arial"/>
            <w:iCs/>
            <w:sz w:val="24"/>
            <w:szCs w:val="24"/>
          </w:rPr>
          <w:t xml:space="preserve">  Annual hours are for planning purposes only.  Hours many vary depending on the </w:t>
        </w:r>
      </w:ins>
      <w:ins w:id="179" w:author="Author" w:date="2011-04-08T14:05:00Z">
        <w:r w:rsidR="00153C66">
          <w:rPr>
            <w:rFonts w:ascii="Arial" w:hAnsi="Arial" w:cs="Arial"/>
            <w:iCs/>
            <w:sz w:val="24"/>
            <w:szCs w:val="24"/>
          </w:rPr>
          <w:t xml:space="preserve">complexity and </w:t>
        </w:r>
      </w:ins>
      <w:ins w:id="180" w:author="Author" w:date="2011-04-04T14:35:00Z">
        <w:r w:rsidR="00634EC3">
          <w:rPr>
            <w:rFonts w:ascii="Arial" w:hAnsi="Arial" w:cs="Arial"/>
            <w:iCs/>
            <w:sz w:val="24"/>
            <w:szCs w:val="24"/>
          </w:rPr>
          <w:t xml:space="preserve">number </w:t>
        </w:r>
      </w:ins>
      <w:ins w:id="181" w:author="Author" w:date="2011-04-08T14:05:00Z">
        <w:r w:rsidR="00153C66">
          <w:rPr>
            <w:rFonts w:ascii="Arial" w:hAnsi="Arial" w:cs="Arial"/>
            <w:iCs/>
            <w:sz w:val="24"/>
            <w:szCs w:val="24"/>
          </w:rPr>
          <w:t xml:space="preserve">of </w:t>
        </w:r>
        <w:r w:rsidR="00153C66">
          <w:rPr>
            <w:rFonts w:ascii="Arial" w:hAnsi="Arial" w:cs="Arial"/>
            <w:sz w:val="24"/>
            <w:szCs w:val="24"/>
          </w:rPr>
          <w:t>operational events, degraded conditions,</w:t>
        </w:r>
      </w:ins>
      <w:ins w:id="182" w:author="Author" w:date="2011-04-04T14:35:00Z">
        <w:r w:rsidR="00634EC3">
          <w:rPr>
            <w:rFonts w:ascii="Arial" w:hAnsi="Arial" w:cs="Arial"/>
            <w:iCs/>
            <w:sz w:val="24"/>
            <w:szCs w:val="24"/>
          </w:rPr>
          <w:t xml:space="preserve"> LERs, </w:t>
        </w:r>
      </w:ins>
      <w:ins w:id="183" w:author="Author" w:date="2011-04-08T14:05:00Z">
        <w:r w:rsidR="00153C66">
          <w:rPr>
            <w:rFonts w:ascii="Arial" w:hAnsi="Arial" w:cs="Arial"/>
            <w:iCs/>
            <w:sz w:val="24"/>
            <w:szCs w:val="24"/>
          </w:rPr>
          <w:t xml:space="preserve">personnel </w:t>
        </w:r>
      </w:ins>
      <w:ins w:id="184" w:author="Author" w:date="2011-04-08T14:06:00Z">
        <w:r w:rsidR="00153C66">
          <w:rPr>
            <w:rFonts w:ascii="Arial" w:hAnsi="Arial" w:cs="Arial"/>
            <w:iCs/>
            <w:sz w:val="24"/>
            <w:szCs w:val="24"/>
          </w:rPr>
          <w:t>performance</w:t>
        </w:r>
      </w:ins>
      <w:ins w:id="185" w:author="Author" w:date="2011-04-08T14:05:00Z">
        <w:r w:rsidR="00153C66">
          <w:rPr>
            <w:rFonts w:ascii="Arial" w:hAnsi="Arial" w:cs="Arial"/>
            <w:iCs/>
            <w:sz w:val="24"/>
            <w:szCs w:val="24"/>
          </w:rPr>
          <w:t xml:space="preserve"> issues, </w:t>
        </w:r>
      </w:ins>
      <w:ins w:id="186" w:author="Author" w:date="2011-04-08T14:08:00Z">
        <w:r w:rsidR="00153C66">
          <w:rPr>
            <w:rFonts w:ascii="Arial" w:hAnsi="Arial" w:cs="Arial"/>
            <w:iCs/>
            <w:sz w:val="24"/>
            <w:szCs w:val="24"/>
          </w:rPr>
          <w:t xml:space="preserve">and </w:t>
        </w:r>
      </w:ins>
      <w:ins w:id="187" w:author="Author" w:date="2011-04-04T14:35:00Z">
        <w:r w:rsidR="00634EC3">
          <w:rPr>
            <w:rFonts w:ascii="Arial" w:hAnsi="Arial" w:cs="Arial"/>
            <w:iCs/>
            <w:sz w:val="24"/>
            <w:szCs w:val="24"/>
          </w:rPr>
          <w:t>NOEDs</w:t>
        </w:r>
      </w:ins>
      <w:ins w:id="188" w:author="Author" w:date="2011-04-08T14:08:00Z">
        <w:r w:rsidR="00153C66">
          <w:rPr>
            <w:rFonts w:ascii="Arial" w:hAnsi="Arial" w:cs="Arial"/>
            <w:iCs/>
            <w:sz w:val="24"/>
            <w:szCs w:val="24"/>
          </w:rPr>
          <w:t xml:space="preserve"> </w:t>
        </w:r>
      </w:ins>
      <w:ins w:id="189" w:author="Author" w:date="2011-04-04T14:35:00Z">
        <w:r w:rsidR="00634EC3">
          <w:rPr>
            <w:rFonts w:ascii="Arial" w:hAnsi="Arial" w:cs="Arial"/>
            <w:iCs/>
            <w:sz w:val="24"/>
            <w:szCs w:val="24"/>
          </w:rPr>
          <w:t xml:space="preserve">that have </w:t>
        </w:r>
      </w:ins>
      <w:ins w:id="190" w:author="Author" w:date="2011-04-04T14:36:00Z">
        <w:r w:rsidR="00634EC3">
          <w:rPr>
            <w:rFonts w:ascii="Arial" w:hAnsi="Arial" w:cs="Arial"/>
            <w:iCs/>
            <w:sz w:val="24"/>
            <w:szCs w:val="24"/>
          </w:rPr>
          <w:t>occurred</w:t>
        </w:r>
      </w:ins>
      <w:ins w:id="191" w:author="Author" w:date="2011-04-04T14:35:00Z">
        <w:r w:rsidR="00634EC3">
          <w:rPr>
            <w:rFonts w:ascii="Arial" w:hAnsi="Arial" w:cs="Arial"/>
            <w:iCs/>
            <w:sz w:val="24"/>
            <w:szCs w:val="24"/>
          </w:rPr>
          <w:t xml:space="preserve"> </w:t>
        </w:r>
      </w:ins>
      <w:ins w:id="192" w:author="Author" w:date="2011-04-04T14:36:00Z">
        <w:r w:rsidR="00634EC3">
          <w:rPr>
            <w:rFonts w:ascii="Arial" w:hAnsi="Arial" w:cs="Arial"/>
            <w:iCs/>
            <w:sz w:val="24"/>
            <w:szCs w:val="24"/>
          </w:rPr>
          <w:t>for a given site.</w:t>
        </w:r>
      </w:ins>
    </w:p>
    <w:p w:rsidR="00811EF0" w:rsidRDefault="00811EF0" w:rsidP="00E3512D">
      <w:pPr>
        <w:tabs>
          <w:tab w:val="left" w:pos="274"/>
          <w:tab w:val="left" w:pos="806"/>
          <w:tab w:val="left" w:pos="1440"/>
          <w:tab w:val="left" w:pos="2074"/>
          <w:tab w:val="left" w:pos="2707"/>
        </w:tabs>
        <w:spacing w:line="273" w:lineRule="exact"/>
        <w:jc w:val="both"/>
        <w:rPr>
          <w:ins w:id="193" w:author="Author" w:date="2011-04-08T14:04:00Z"/>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E3512D">
      <w:pPr>
        <w:keepNext/>
        <w:keepLines/>
        <w:tabs>
          <w:tab w:val="left" w:pos="274"/>
          <w:tab w:val="left" w:pos="720"/>
          <w:tab w:val="left" w:pos="806"/>
          <w:tab w:val="left" w:pos="1440"/>
          <w:tab w:val="left" w:pos="2074"/>
          <w:tab w:val="left" w:pos="2707"/>
        </w:tabs>
        <w:spacing w:line="273" w:lineRule="exact"/>
        <w:ind w:left="1440" w:hanging="1440"/>
        <w:jc w:val="both"/>
        <w:rPr>
          <w:rFonts w:ascii="Arial" w:hAnsi="Arial" w:cs="Arial"/>
          <w:iCs/>
          <w:sz w:val="24"/>
          <w:szCs w:val="24"/>
        </w:rPr>
      </w:pPr>
      <w:r w:rsidRPr="00DB00E3">
        <w:rPr>
          <w:rFonts w:ascii="Arial" w:hAnsi="Arial" w:cs="Arial"/>
          <w:iCs/>
          <w:sz w:val="24"/>
          <w:szCs w:val="24"/>
        </w:rPr>
        <w:t>71153-05</w:t>
      </w:r>
      <w:r w:rsidRPr="00DB00E3">
        <w:rPr>
          <w:rFonts w:ascii="Arial" w:hAnsi="Arial" w:cs="Arial"/>
          <w:iCs/>
          <w:sz w:val="24"/>
          <w:szCs w:val="24"/>
        </w:rPr>
        <w:tab/>
        <w:t>COMPLETION STATUS</w:t>
      </w:r>
    </w:p>
    <w:p w:rsidR="00811EF0" w:rsidRPr="00DB00E3" w:rsidRDefault="00811EF0" w:rsidP="00E3512D">
      <w:pPr>
        <w:keepNext/>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r w:rsidRPr="00DB00E3">
        <w:rPr>
          <w:rFonts w:ascii="Arial" w:hAnsi="Arial" w:cs="Arial"/>
          <w:iCs/>
          <w:sz w:val="24"/>
          <w:szCs w:val="24"/>
        </w:rPr>
        <w:t xml:space="preserve">Inspection of the minimum sample size constitutes completion of this procedure in the Reactor Programs System inspection tracking system.  </w:t>
      </w:r>
      <w:r w:rsidRPr="00DB00E3">
        <w:rPr>
          <w:rFonts w:ascii="Arial" w:hAnsi="Arial" w:cs="Arial"/>
          <w:sz w:val="24"/>
          <w:szCs w:val="24"/>
        </w:rPr>
        <w:t xml:space="preserve">Minimum sample size (regardless of the number of units) </w:t>
      </w:r>
      <w:r w:rsidRPr="00DB00E3">
        <w:rPr>
          <w:rFonts w:ascii="Arial" w:hAnsi="Arial" w:cs="Arial"/>
          <w:iCs/>
          <w:sz w:val="24"/>
          <w:szCs w:val="24"/>
        </w:rPr>
        <w:t xml:space="preserve">is 1 for event </w:t>
      </w:r>
      <w:ins w:id="194" w:author="Author" w:date="2011-04-08T08:33:00Z">
        <w:r w:rsidR="00BA0BF6">
          <w:rPr>
            <w:rFonts w:ascii="Arial" w:hAnsi="Arial" w:cs="Arial"/>
            <w:iCs/>
            <w:sz w:val="24"/>
            <w:szCs w:val="24"/>
          </w:rPr>
          <w:t>follow-up</w:t>
        </w:r>
      </w:ins>
      <w:r w:rsidRPr="00DB00E3">
        <w:rPr>
          <w:rFonts w:ascii="Arial" w:hAnsi="Arial" w:cs="Arial"/>
          <w:iCs/>
          <w:sz w:val="24"/>
          <w:szCs w:val="24"/>
        </w:rPr>
        <w:t xml:space="preserve"> and NOEDs.  Event </w:t>
      </w:r>
      <w:ins w:id="195" w:author="Author" w:date="2011-04-08T08:33:00Z">
        <w:r w:rsidR="00BA0BF6">
          <w:rPr>
            <w:rFonts w:ascii="Arial" w:hAnsi="Arial" w:cs="Arial"/>
            <w:iCs/>
            <w:sz w:val="24"/>
            <w:szCs w:val="24"/>
          </w:rPr>
          <w:t>follow-up</w:t>
        </w:r>
      </w:ins>
      <w:r w:rsidRPr="00DB00E3">
        <w:rPr>
          <w:rFonts w:ascii="Arial" w:hAnsi="Arial" w:cs="Arial"/>
          <w:iCs/>
          <w:sz w:val="24"/>
          <w:szCs w:val="24"/>
        </w:rPr>
        <w:t xml:space="preserve"> </w:t>
      </w:r>
      <w:r w:rsidRPr="00DB00E3">
        <w:rPr>
          <w:rFonts w:ascii="Arial" w:hAnsi="Arial" w:cs="Arial"/>
          <w:sz w:val="24"/>
          <w:szCs w:val="24"/>
        </w:rPr>
        <w:t>includes non-routine and transient operations involving personnel performance, all reactor trips requiring more than routine operator response, and all LERs.</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r w:rsidRPr="00DB00E3">
        <w:rPr>
          <w:rFonts w:ascii="Arial" w:hAnsi="Arial" w:cs="Arial"/>
          <w:iCs/>
          <w:sz w:val="24"/>
          <w:szCs w:val="24"/>
        </w:rPr>
        <w:t>71153-06</w:t>
      </w:r>
      <w:r w:rsidRPr="00DB00E3">
        <w:rPr>
          <w:rFonts w:ascii="Arial" w:hAnsi="Arial" w:cs="Arial"/>
          <w:iCs/>
          <w:sz w:val="24"/>
          <w:szCs w:val="24"/>
        </w:rPr>
        <w:tab/>
        <w:t>REFERENCES</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DE014A" w:rsidRDefault="002C73F2" w:rsidP="00DE014A">
      <w:pPr>
        <w:tabs>
          <w:tab w:val="left" w:pos="274"/>
          <w:tab w:val="left" w:pos="806"/>
          <w:tab w:val="left" w:pos="1440"/>
          <w:tab w:val="left" w:pos="2074"/>
          <w:tab w:val="left" w:pos="2707"/>
        </w:tabs>
        <w:spacing w:line="273" w:lineRule="exact"/>
        <w:jc w:val="both"/>
        <w:rPr>
          <w:rFonts w:ascii="Arial" w:hAnsi="Arial" w:cs="Arial"/>
          <w:iCs/>
          <w:sz w:val="24"/>
          <w:szCs w:val="24"/>
        </w:rPr>
      </w:pPr>
      <w:hyperlink r:id="rId8" w:history="1">
        <w:r w:rsidR="00DE014A" w:rsidRPr="00B11847">
          <w:rPr>
            <w:rStyle w:val="Hyperlink"/>
            <w:rFonts w:ascii="Arial" w:hAnsi="Arial" w:cs="Arial"/>
            <w:iCs/>
            <w:sz w:val="24"/>
            <w:szCs w:val="24"/>
          </w:rPr>
          <w:t>10 CFR 50.72</w:t>
        </w:r>
      </w:hyperlink>
      <w:r w:rsidR="00DE014A">
        <w:rPr>
          <w:rFonts w:ascii="Arial" w:hAnsi="Arial" w:cs="Arial"/>
          <w:iCs/>
          <w:sz w:val="24"/>
          <w:szCs w:val="24"/>
        </w:rPr>
        <w:t xml:space="preserve">, “Immediate </w:t>
      </w:r>
      <w:r w:rsidR="009527D9">
        <w:rPr>
          <w:rFonts w:ascii="Arial" w:hAnsi="Arial" w:cs="Arial"/>
          <w:iCs/>
          <w:sz w:val="24"/>
          <w:szCs w:val="24"/>
        </w:rPr>
        <w:t>n</w:t>
      </w:r>
      <w:r w:rsidR="00DE014A">
        <w:rPr>
          <w:rFonts w:ascii="Arial" w:hAnsi="Arial" w:cs="Arial"/>
          <w:iCs/>
          <w:sz w:val="24"/>
          <w:szCs w:val="24"/>
        </w:rPr>
        <w:t xml:space="preserve">otification </w:t>
      </w:r>
      <w:r w:rsidR="009527D9">
        <w:rPr>
          <w:rFonts w:ascii="Arial" w:hAnsi="Arial" w:cs="Arial"/>
          <w:iCs/>
          <w:sz w:val="24"/>
          <w:szCs w:val="24"/>
        </w:rPr>
        <w:t>r</w:t>
      </w:r>
      <w:r w:rsidR="00DE014A">
        <w:rPr>
          <w:rFonts w:ascii="Arial" w:hAnsi="Arial" w:cs="Arial"/>
          <w:iCs/>
          <w:sz w:val="24"/>
          <w:szCs w:val="24"/>
        </w:rPr>
        <w:t xml:space="preserve">equirements for </w:t>
      </w:r>
      <w:r w:rsidR="009527D9">
        <w:rPr>
          <w:rFonts w:ascii="Arial" w:hAnsi="Arial" w:cs="Arial"/>
          <w:iCs/>
          <w:sz w:val="24"/>
          <w:szCs w:val="24"/>
        </w:rPr>
        <w:t>o</w:t>
      </w:r>
      <w:r w:rsidR="00DE014A">
        <w:rPr>
          <w:rFonts w:ascii="Arial" w:hAnsi="Arial" w:cs="Arial"/>
          <w:iCs/>
          <w:sz w:val="24"/>
          <w:szCs w:val="24"/>
        </w:rPr>
        <w:t xml:space="preserve">perating </w:t>
      </w:r>
      <w:r w:rsidR="009527D9">
        <w:rPr>
          <w:rFonts w:ascii="Arial" w:hAnsi="Arial" w:cs="Arial"/>
          <w:iCs/>
          <w:sz w:val="24"/>
          <w:szCs w:val="24"/>
        </w:rPr>
        <w:t>n</w:t>
      </w:r>
      <w:r w:rsidR="00DE014A">
        <w:rPr>
          <w:rFonts w:ascii="Arial" w:hAnsi="Arial" w:cs="Arial"/>
          <w:iCs/>
          <w:sz w:val="24"/>
          <w:szCs w:val="24"/>
        </w:rPr>
        <w:t xml:space="preserve">uclear </w:t>
      </w:r>
      <w:r w:rsidR="009527D9">
        <w:rPr>
          <w:rFonts w:ascii="Arial" w:hAnsi="Arial" w:cs="Arial"/>
          <w:iCs/>
          <w:sz w:val="24"/>
          <w:szCs w:val="24"/>
        </w:rPr>
        <w:t>p</w:t>
      </w:r>
      <w:r w:rsidR="00DE014A">
        <w:rPr>
          <w:rFonts w:ascii="Arial" w:hAnsi="Arial" w:cs="Arial"/>
          <w:iCs/>
          <w:sz w:val="24"/>
          <w:szCs w:val="24"/>
        </w:rPr>
        <w:t xml:space="preserve">ower </w:t>
      </w:r>
      <w:r w:rsidR="009527D9">
        <w:rPr>
          <w:rFonts w:ascii="Arial" w:hAnsi="Arial" w:cs="Arial"/>
          <w:iCs/>
          <w:sz w:val="24"/>
          <w:szCs w:val="24"/>
        </w:rPr>
        <w:t>r</w:t>
      </w:r>
      <w:r w:rsidR="00DE014A">
        <w:rPr>
          <w:rFonts w:ascii="Arial" w:hAnsi="Arial" w:cs="Arial"/>
          <w:iCs/>
          <w:sz w:val="24"/>
          <w:szCs w:val="24"/>
        </w:rPr>
        <w:t>eactors.”</w:t>
      </w:r>
    </w:p>
    <w:p w:rsidR="00DE014A" w:rsidRDefault="00DE014A"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9527D9" w:rsidRDefault="002C73F2" w:rsidP="009527D9">
      <w:pPr>
        <w:tabs>
          <w:tab w:val="left" w:pos="274"/>
          <w:tab w:val="left" w:pos="806"/>
          <w:tab w:val="left" w:pos="1440"/>
          <w:tab w:val="left" w:pos="2074"/>
          <w:tab w:val="left" w:pos="2707"/>
        </w:tabs>
        <w:spacing w:line="273" w:lineRule="exact"/>
        <w:jc w:val="both"/>
        <w:rPr>
          <w:rFonts w:ascii="Arial" w:hAnsi="Arial" w:cs="Arial"/>
          <w:iCs/>
          <w:sz w:val="24"/>
          <w:szCs w:val="24"/>
        </w:rPr>
      </w:pPr>
      <w:hyperlink r:id="rId9" w:history="1">
        <w:r w:rsidR="009527D9">
          <w:rPr>
            <w:rStyle w:val="Hyperlink"/>
            <w:rFonts w:ascii="Arial" w:hAnsi="Arial" w:cs="Arial"/>
            <w:iCs/>
            <w:sz w:val="24"/>
            <w:szCs w:val="24"/>
          </w:rPr>
          <w:t>10 CFR 50.73</w:t>
        </w:r>
      </w:hyperlink>
      <w:r w:rsidR="009527D9">
        <w:rPr>
          <w:rFonts w:ascii="Arial" w:hAnsi="Arial" w:cs="Arial"/>
          <w:iCs/>
          <w:sz w:val="24"/>
          <w:szCs w:val="24"/>
        </w:rPr>
        <w:t>, “</w:t>
      </w:r>
      <w:r w:rsidR="009527D9" w:rsidRPr="009527D9">
        <w:rPr>
          <w:rFonts w:ascii="Arial" w:hAnsi="Arial" w:cs="Arial"/>
          <w:iCs/>
          <w:sz w:val="24"/>
          <w:szCs w:val="24"/>
        </w:rPr>
        <w:t>Licensee event report system.</w:t>
      </w:r>
      <w:r w:rsidR="009527D9">
        <w:rPr>
          <w:rFonts w:ascii="Arial" w:hAnsi="Arial" w:cs="Arial"/>
          <w:iCs/>
          <w:sz w:val="24"/>
          <w:szCs w:val="24"/>
        </w:rPr>
        <w:t>”</w:t>
      </w:r>
    </w:p>
    <w:p w:rsidR="009527D9" w:rsidRDefault="009527D9" w:rsidP="00E3512D">
      <w:pPr>
        <w:tabs>
          <w:tab w:val="left" w:pos="274"/>
          <w:tab w:val="left" w:pos="806"/>
          <w:tab w:val="left" w:pos="1440"/>
          <w:tab w:val="left" w:pos="2074"/>
          <w:tab w:val="left" w:pos="2707"/>
        </w:tabs>
        <w:spacing w:line="273" w:lineRule="exact"/>
        <w:jc w:val="both"/>
        <w:rPr>
          <w:ins w:id="196" w:author="Author" w:date="2010-11-29T13:03:00Z"/>
          <w:rFonts w:ascii="Arial" w:hAnsi="Arial" w:cs="Arial"/>
          <w:iCs/>
          <w:sz w:val="24"/>
          <w:szCs w:val="24"/>
        </w:rPr>
      </w:pPr>
    </w:p>
    <w:p w:rsidR="00DE014A" w:rsidRDefault="002C73F2" w:rsidP="00DE014A">
      <w:pPr>
        <w:tabs>
          <w:tab w:val="left" w:pos="274"/>
          <w:tab w:val="left" w:pos="806"/>
          <w:tab w:val="left" w:pos="1440"/>
          <w:tab w:val="left" w:pos="2074"/>
          <w:tab w:val="left" w:pos="2707"/>
        </w:tabs>
        <w:spacing w:line="273" w:lineRule="exact"/>
        <w:jc w:val="both"/>
        <w:rPr>
          <w:ins w:id="197" w:author="Author" w:date="2010-11-29T13:03:00Z"/>
          <w:rFonts w:ascii="Arial" w:hAnsi="Arial" w:cs="Arial"/>
          <w:iCs/>
          <w:sz w:val="24"/>
          <w:szCs w:val="24"/>
        </w:rPr>
      </w:pPr>
      <w:ins w:id="198" w:author="Author" w:date="2010-11-29T13:03:00Z">
        <w:r>
          <w:rPr>
            <w:rFonts w:ascii="Arial" w:hAnsi="Arial" w:cs="Arial"/>
            <w:iCs/>
            <w:sz w:val="24"/>
            <w:szCs w:val="24"/>
          </w:rPr>
          <w:fldChar w:fldCharType="begin"/>
        </w:r>
        <w:r w:rsidR="00DE014A">
          <w:rPr>
            <w:rFonts w:ascii="Arial" w:hAnsi="Arial" w:cs="Arial"/>
            <w:iCs/>
            <w:sz w:val="24"/>
            <w:szCs w:val="24"/>
          </w:rPr>
          <w:instrText xml:space="preserve"> HYPERLINK "http://www.nrc.gov/about-nrc/regulatory/enforcement/guidance.html" \l "manual" </w:instrText>
        </w:r>
        <w:r>
          <w:rPr>
            <w:rFonts w:ascii="Arial" w:hAnsi="Arial" w:cs="Arial"/>
            <w:iCs/>
            <w:sz w:val="24"/>
            <w:szCs w:val="24"/>
          </w:rPr>
          <w:fldChar w:fldCharType="separate"/>
        </w:r>
        <w:r w:rsidR="00DE014A" w:rsidRPr="00E87209">
          <w:rPr>
            <w:rStyle w:val="Hyperlink"/>
            <w:rFonts w:ascii="Arial" w:hAnsi="Arial" w:cs="Arial"/>
            <w:iCs/>
            <w:sz w:val="24"/>
            <w:szCs w:val="24"/>
          </w:rPr>
          <w:t>NRC Enforcement Manual</w:t>
        </w:r>
        <w:r>
          <w:rPr>
            <w:rFonts w:ascii="Arial" w:hAnsi="Arial" w:cs="Arial"/>
            <w:iCs/>
            <w:sz w:val="24"/>
            <w:szCs w:val="24"/>
          </w:rPr>
          <w:fldChar w:fldCharType="end"/>
        </w:r>
      </w:ins>
    </w:p>
    <w:p w:rsidR="00DE014A" w:rsidRDefault="00DE014A" w:rsidP="00DE014A">
      <w:pPr>
        <w:tabs>
          <w:tab w:val="left" w:pos="274"/>
          <w:tab w:val="left" w:pos="806"/>
          <w:tab w:val="left" w:pos="1440"/>
          <w:tab w:val="left" w:pos="2074"/>
          <w:tab w:val="left" w:pos="2707"/>
        </w:tabs>
        <w:spacing w:line="273" w:lineRule="exact"/>
        <w:jc w:val="both"/>
        <w:rPr>
          <w:ins w:id="199" w:author="Author" w:date="2010-11-29T13:03:00Z"/>
          <w:rFonts w:ascii="Arial" w:hAnsi="Arial" w:cs="Arial"/>
          <w:iCs/>
          <w:sz w:val="24"/>
          <w:szCs w:val="24"/>
        </w:rPr>
      </w:pPr>
    </w:p>
    <w:p w:rsidR="00DE014A" w:rsidRPr="00DB00E3" w:rsidRDefault="002C73F2" w:rsidP="00DE014A">
      <w:pPr>
        <w:tabs>
          <w:tab w:val="left" w:pos="274"/>
          <w:tab w:val="left" w:pos="806"/>
          <w:tab w:val="left" w:pos="1440"/>
          <w:tab w:val="left" w:pos="2074"/>
          <w:tab w:val="left" w:pos="2707"/>
        </w:tabs>
        <w:spacing w:line="273" w:lineRule="exact"/>
        <w:jc w:val="both"/>
        <w:rPr>
          <w:ins w:id="200" w:author="Author" w:date="2010-11-29T13:03:00Z"/>
          <w:rFonts w:ascii="Arial" w:hAnsi="Arial" w:cs="Arial"/>
          <w:iCs/>
          <w:sz w:val="24"/>
          <w:szCs w:val="24"/>
        </w:rPr>
      </w:pPr>
      <w:ins w:id="201" w:author="Author" w:date="2010-11-29T13:03:00Z">
        <w:r>
          <w:rPr>
            <w:rFonts w:ascii="Arial" w:hAnsi="Arial" w:cs="Arial"/>
            <w:iCs/>
            <w:sz w:val="24"/>
            <w:szCs w:val="24"/>
          </w:rPr>
          <w:fldChar w:fldCharType="begin"/>
        </w:r>
        <w:r w:rsidR="00DE014A">
          <w:rPr>
            <w:rFonts w:ascii="Arial" w:hAnsi="Arial" w:cs="Arial"/>
            <w:iCs/>
            <w:sz w:val="24"/>
            <w:szCs w:val="24"/>
          </w:rPr>
          <w:instrText xml:space="preserve"> HYPERLINK "http://www.nrc.gov/about-nrc/regulatory/enforcement/enforce-pol.html" </w:instrText>
        </w:r>
        <w:r>
          <w:rPr>
            <w:rFonts w:ascii="Arial" w:hAnsi="Arial" w:cs="Arial"/>
            <w:iCs/>
            <w:sz w:val="24"/>
            <w:szCs w:val="24"/>
          </w:rPr>
          <w:fldChar w:fldCharType="separate"/>
        </w:r>
        <w:r w:rsidR="00DE014A" w:rsidRPr="002662CF">
          <w:rPr>
            <w:rStyle w:val="Hyperlink"/>
            <w:rFonts w:ascii="Arial" w:hAnsi="Arial" w:cs="Arial"/>
            <w:iCs/>
            <w:sz w:val="24"/>
            <w:szCs w:val="24"/>
          </w:rPr>
          <w:t xml:space="preserve">NRC Enforcement </w:t>
        </w:r>
      </w:ins>
      <w:ins w:id="202" w:author="Author" w:date="2011-04-08T09:55:00Z">
        <w:r w:rsidR="00DE1A26" w:rsidRPr="002662CF">
          <w:rPr>
            <w:rStyle w:val="Hyperlink"/>
            <w:rFonts w:ascii="Arial" w:hAnsi="Arial" w:cs="Arial"/>
            <w:iCs/>
            <w:sz w:val="24"/>
            <w:szCs w:val="24"/>
          </w:rPr>
          <w:t>Policy</w:t>
        </w:r>
      </w:ins>
      <w:ins w:id="203" w:author="Author" w:date="2010-11-29T13:03:00Z">
        <w:r>
          <w:rPr>
            <w:rFonts w:ascii="Arial" w:hAnsi="Arial" w:cs="Arial"/>
            <w:iCs/>
            <w:sz w:val="24"/>
            <w:szCs w:val="24"/>
          </w:rPr>
          <w:fldChar w:fldCharType="end"/>
        </w:r>
      </w:ins>
    </w:p>
    <w:p w:rsidR="00DE014A" w:rsidRDefault="00DE014A" w:rsidP="00E3512D">
      <w:pPr>
        <w:tabs>
          <w:tab w:val="left" w:pos="274"/>
          <w:tab w:val="left" w:pos="806"/>
          <w:tab w:val="left" w:pos="1440"/>
          <w:tab w:val="left" w:pos="2074"/>
          <w:tab w:val="left" w:pos="2707"/>
        </w:tabs>
        <w:spacing w:line="273" w:lineRule="exact"/>
        <w:jc w:val="both"/>
        <w:rPr>
          <w:ins w:id="204" w:author="Author" w:date="2010-11-29T13:02:00Z"/>
          <w:rFonts w:ascii="Arial" w:hAnsi="Arial" w:cs="Arial"/>
          <w:iCs/>
          <w:sz w:val="24"/>
          <w:szCs w:val="24"/>
        </w:rPr>
      </w:pPr>
    </w:p>
    <w:p w:rsidR="001D087E" w:rsidRDefault="002C73F2" w:rsidP="00E3512D">
      <w:pPr>
        <w:tabs>
          <w:tab w:val="left" w:pos="274"/>
          <w:tab w:val="left" w:pos="806"/>
          <w:tab w:val="left" w:pos="1440"/>
          <w:tab w:val="left" w:pos="2074"/>
          <w:tab w:val="left" w:pos="2707"/>
        </w:tabs>
        <w:spacing w:line="273" w:lineRule="exact"/>
        <w:jc w:val="both"/>
        <w:rPr>
          <w:ins w:id="205" w:author="Author" w:date="2010-09-27T13:53:00Z"/>
          <w:rFonts w:ascii="Arial" w:hAnsi="Arial" w:cs="Arial"/>
          <w:iCs/>
          <w:sz w:val="24"/>
          <w:szCs w:val="24"/>
        </w:rPr>
      </w:pPr>
      <w:ins w:id="206" w:author="Author" w:date="2010-09-27T13:55:00Z">
        <w:r>
          <w:rPr>
            <w:rFonts w:ascii="Arial" w:hAnsi="Arial" w:cs="Arial"/>
            <w:iCs/>
            <w:sz w:val="24"/>
            <w:szCs w:val="24"/>
          </w:rPr>
          <w:fldChar w:fldCharType="begin"/>
        </w:r>
        <w:r w:rsidR="001D087E">
          <w:rPr>
            <w:rFonts w:ascii="Arial" w:hAnsi="Arial" w:cs="Arial"/>
            <w:iCs/>
            <w:sz w:val="24"/>
            <w:szCs w:val="24"/>
          </w:rPr>
          <w:instrText xml:space="preserve"> HYPERLINK "http://www.nrc.gov/reading-rm/doc-collections/nuregs/staff/sr1022/" </w:instrText>
        </w:r>
        <w:r>
          <w:rPr>
            <w:rFonts w:ascii="Arial" w:hAnsi="Arial" w:cs="Arial"/>
            <w:iCs/>
            <w:sz w:val="24"/>
            <w:szCs w:val="24"/>
          </w:rPr>
          <w:fldChar w:fldCharType="separate"/>
        </w:r>
        <w:r w:rsidR="001D087E" w:rsidRPr="001D087E">
          <w:rPr>
            <w:rStyle w:val="Hyperlink"/>
            <w:rFonts w:ascii="Arial" w:hAnsi="Arial" w:cs="Arial"/>
            <w:iCs/>
            <w:sz w:val="24"/>
            <w:szCs w:val="24"/>
          </w:rPr>
          <w:t>NUREG-1022</w:t>
        </w:r>
        <w:r>
          <w:rPr>
            <w:rFonts w:ascii="Arial" w:hAnsi="Arial" w:cs="Arial"/>
            <w:iCs/>
            <w:sz w:val="24"/>
            <w:szCs w:val="24"/>
          </w:rPr>
          <w:fldChar w:fldCharType="end"/>
        </w:r>
      </w:ins>
      <w:ins w:id="207" w:author="Author" w:date="2010-09-27T13:53:00Z">
        <w:r w:rsidR="001D087E">
          <w:rPr>
            <w:rFonts w:ascii="Arial" w:hAnsi="Arial" w:cs="Arial"/>
            <w:iCs/>
            <w:sz w:val="24"/>
            <w:szCs w:val="24"/>
          </w:rPr>
          <w:t xml:space="preserve">, </w:t>
        </w:r>
      </w:ins>
      <w:ins w:id="208" w:author="Author" w:date="2010-09-27T13:54:00Z">
        <w:r w:rsidR="001D087E">
          <w:rPr>
            <w:rFonts w:ascii="Arial" w:hAnsi="Arial" w:cs="Arial"/>
            <w:iCs/>
            <w:sz w:val="24"/>
            <w:szCs w:val="24"/>
          </w:rPr>
          <w:t>“Event Reporting Guidelines: 10 CFR 50.72 and 50.73</w:t>
        </w:r>
      </w:ins>
      <w:ins w:id="209" w:author="Author" w:date="2010-09-27T13:55:00Z">
        <w:r w:rsidR="001D087E">
          <w:rPr>
            <w:rFonts w:ascii="Arial" w:hAnsi="Arial" w:cs="Arial"/>
            <w:iCs/>
            <w:sz w:val="24"/>
            <w:szCs w:val="24"/>
          </w:rPr>
          <w:t>”</w:t>
        </w:r>
      </w:ins>
    </w:p>
    <w:p w:rsidR="001D087E" w:rsidRDefault="001D087E" w:rsidP="00E3512D">
      <w:pPr>
        <w:tabs>
          <w:tab w:val="left" w:pos="274"/>
          <w:tab w:val="left" w:pos="806"/>
          <w:tab w:val="left" w:pos="1440"/>
          <w:tab w:val="left" w:pos="2074"/>
          <w:tab w:val="left" w:pos="2707"/>
        </w:tabs>
        <w:spacing w:line="273" w:lineRule="exact"/>
        <w:jc w:val="both"/>
        <w:rPr>
          <w:ins w:id="210" w:author="Author" w:date="2010-09-27T13:53:00Z"/>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0" w:history="1">
        <w:r w:rsidR="00811EF0" w:rsidRPr="00B11847">
          <w:rPr>
            <w:rStyle w:val="Hyperlink"/>
            <w:rFonts w:ascii="Arial" w:hAnsi="Arial" w:cs="Arial"/>
            <w:iCs/>
            <w:sz w:val="24"/>
            <w:szCs w:val="24"/>
          </w:rPr>
          <w:t>Management Directive 8.3</w:t>
        </w:r>
      </w:hyperlink>
      <w:r w:rsidR="00811EF0" w:rsidRPr="00DB00E3">
        <w:rPr>
          <w:rFonts w:ascii="Arial" w:hAnsi="Arial" w:cs="Arial"/>
          <w:iCs/>
          <w:sz w:val="24"/>
          <w:szCs w:val="24"/>
        </w:rPr>
        <w:t>, “NRC Incident Investigation Program”</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1" w:history="1">
        <w:r w:rsidR="00811EF0" w:rsidRPr="00B11847">
          <w:rPr>
            <w:rStyle w:val="Hyperlink"/>
            <w:rFonts w:ascii="Arial" w:hAnsi="Arial" w:cs="Arial"/>
            <w:iCs/>
            <w:sz w:val="24"/>
            <w:szCs w:val="24"/>
          </w:rPr>
          <w:t>Inspection Manual Chapter 03</w:t>
        </w:r>
        <w:r w:rsidR="00F968CC" w:rsidRPr="00B11847">
          <w:rPr>
            <w:rStyle w:val="Hyperlink"/>
            <w:rFonts w:ascii="Arial" w:hAnsi="Arial" w:cs="Arial"/>
            <w:iCs/>
            <w:sz w:val="24"/>
            <w:szCs w:val="24"/>
          </w:rPr>
          <w:t>10</w:t>
        </w:r>
      </w:hyperlink>
      <w:r w:rsidR="00811EF0" w:rsidRPr="00DB00E3">
        <w:rPr>
          <w:rFonts w:ascii="Arial" w:hAnsi="Arial" w:cs="Arial"/>
          <w:iCs/>
          <w:sz w:val="24"/>
          <w:szCs w:val="24"/>
        </w:rPr>
        <w:t>, “</w:t>
      </w:r>
      <w:ins w:id="211" w:author="Author" w:date="2010-09-20T13:15:00Z">
        <w:r w:rsidR="00F968CC">
          <w:rPr>
            <w:rFonts w:ascii="Arial" w:hAnsi="Arial" w:cs="Arial"/>
            <w:iCs/>
            <w:sz w:val="24"/>
            <w:szCs w:val="24"/>
          </w:rPr>
          <w:t>Components within the Cross-cutting Areas</w:t>
        </w:r>
      </w:ins>
      <w:r w:rsidR="00811EF0" w:rsidRPr="00DB00E3">
        <w:rPr>
          <w:rFonts w:ascii="Arial" w:hAnsi="Arial" w:cs="Arial"/>
          <w:iCs/>
          <w:sz w:val="24"/>
          <w:szCs w:val="24"/>
        </w:rPr>
        <w:t>”</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2" w:history="1">
        <w:r w:rsidR="00811EF0" w:rsidRPr="00B11847">
          <w:rPr>
            <w:rStyle w:val="Hyperlink"/>
            <w:rFonts w:ascii="Arial" w:hAnsi="Arial" w:cs="Arial"/>
            <w:iCs/>
            <w:sz w:val="24"/>
            <w:szCs w:val="24"/>
          </w:rPr>
          <w:t>Inspection Manual Chapter 0309</w:t>
        </w:r>
      </w:hyperlink>
      <w:r w:rsidR="00811EF0" w:rsidRPr="00DB00E3">
        <w:rPr>
          <w:rFonts w:ascii="Arial" w:hAnsi="Arial" w:cs="Arial"/>
          <w:iCs/>
          <w:sz w:val="24"/>
          <w:szCs w:val="24"/>
        </w:rPr>
        <w:t>, “Reactive Inspection Decision Basis for Reactors”</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3" w:history="1">
        <w:r w:rsidR="00811EF0" w:rsidRPr="00B11847">
          <w:rPr>
            <w:rStyle w:val="Hyperlink"/>
            <w:rFonts w:ascii="Arial" w:hAnsi="Arial" w:cs="Arial"/>
            <w:iCs/>
            <w:sz w:val="24"/>
            <w:szCs w:val="24"/>
          </w:rPr>
          <w:t>Inspection Manual Chapter 0609</w:t>
        </w:r>
      </w:hyperlink>
      <w:r w:rsidR="00811EF0" w:rsidRPr="00DB00E3">
        <w:rPr>
          <w:rFonts w:ascii="Arial" w:hAnsi="Arial" w:cs="Arial"/>
          <w:iCs/>
          <w:sz w:val="24"/>
          <w:szCs w:val="24"/>
        </w:rPr>
        <w:t>, “Significance Determination Process”</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4" w:history="1">
        <w:r w:rsidR="00811EF0" w:rsidRPr="00B11847">
          <w:rPr>
            <w:rStyle w:val="Hyperlink"/>
            <w:rFonts w:ascii="Arial" w:hAnsi="Arial" w:cs="Arial"/>
            <w:iCs/>
            <w:sz w:val="24"/>
            <w:szCs w:val="24"/>
          </w:rPr>
          <w:t>Inspection Manual Chapter 0612</w:t>
        </w:r>
      </w:hyperlink>
      <w:r w:rsidR="00811EF0" w:rsidRPr="00DB00E3">
        <w:rPr>
          <w:rFonts w:ascii="Arial" w:hAnsi="Arial" w:cs="Arial"/>
          <w:iCs/>
          <w:sz w:val="24"/>
          <w:szCs w:val="24"/>
        </w:rPr>
        <w:t>, “Power Reactor Inspection Reports”</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5" w:history="1">
        <w:r w:rsidR="00811EF0" w:rsidRPr="00B11847">
          <w:rPr>
            <w:rStyle w:val="Hyperlink"/>
            <w:rFonts w:ascii="Arial" w:hAnsi="Arial" w:cs="Arial"/>
            <w:iCs/>
            <w:sz w:val="24"/>
            <w:szCs w:val="24"/>
          </w:rPr>
          <w:t>Inspection Procedure 71152</w:t>
        </w:r>
      </w:hyperlink>
      <w:r w:rsidR="00811EF0" w:rsidRPr="00DB00E3">
        <w:rPr>
          <w:rFonts w:ascii="Arial" w:hAnsi="Arial" w:cs="Arial"/>
          <w:iCs/>
          <w:sz w:val="24"/>
          <w:szCs w:val="24"/>
        </w:rPr>
        <w:t>, "</w:t>
      </w:r>
      <w:ins w:id="212" w:author="Author" w:date="2010-09-20T13:15:00Z">
        <w:r w:rsidR="00F968CC">
          <w:rPr>
            <w:rFonts w:ascii="Arial" w:hAnsi="Arial" w:cs="Arial"/>
            <w:iCs/>
            <w:sz w:val="24"/>
            <w:szCs w:val="24"/>
          </w:rPr>
          <w:t>Problem Identification and Resolution</w:t>
        </w:r>
      </w:ins>
      <w:r w:rsidR="00811EF0" w:rsidRPr="00DB00E3">
        <w:rPr>
          <w:rFonts w:ascii="Arial" w:hAnsi="Arial" w:cs="Arial"/>
          <w:iCs/>
          <w:sz w:val="24"/>
          <w:szCs w:val="24"/>
        </w:rPr>
        <w:t>"</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6" w:history="1">
        <w:r w:rsidR="00811EF0" w:rsidRPr="00B11847">
          <w:rPr>
            <w:rStyle w:val="Hyperlink"/>
            <w:rFonts w:ascii="Arial" w:hAnsi="Arial" w:cs="Arial"/>
            <w:iCs/>
            <w:sz w:val="24"/>
            <w:szCs w:val="24"/>
          </w:rPr>
          <w:t>Inspection Procedure 93800</w:t>
        </w:r>
      </w:hyperlink>
      <w:r w:rsidR="00811EF0" w:rsidRPr="00DB00E3">
        <w:rPr>
          <w:rFonts w:ascii="Arial" w:hAnsi="Arial" w:cs="Arial"/>
          <w:iCs/>
          <w:sz w:val="24"/>
          <w:szCs w:val="24"/>
        </w:rPr>
        <w:t>, “Augmented Inspection Team”</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7" w:history="1">
        <w:r w:rsidR="00811EF0" w:rsidRPr="00B11847">
          <w:rPr>
            <w:rStyle w:val="Hyperlink"/>
            <w:rFonts w:ascii="Arial" w:hAnsi="Arial" w:cs="Arial"/>
            <w:iCs/>
            <w:sz w:val="24"/>
            <w:szCs w:val="24"/>
          </w:rPr>
          <w:t>Inspection Procedure 93812</w:t>
        </w:r>
      </w:hyperlink>
      <w:r w:rsidR="00811EF0" w:rsidRPr="00DB00E3">
        <w:rPr>
          <w:rFonts w:ascii="Arial" w:hAnsi="Arial" w:cs="Arial"/>
          <w:iCs/>
          <w:sz w:val="24"/>
          <w:szCs w:val="24"/>
        </w:rPr>
        <w:t>, “Special Inspection”</w:t>
      </w:r>
    </w:p>
    <w:p w:rsidR="00811EF0" w:rsidRPr="00DB00E3"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Pr="00DB00E3" w:rsidRDefault="002C73F2" w:rsidP="00E3512D">
      <w:pPr>
        <w:tabs>
          <w:tab w:val="left" w:pos="274"/>
          <w:tab w:val="left" w:pos="806"/>
          <w:tab w:val="left" w:pos="1440"/>
          <w:tab w:val="left" w:pos="2074"/>
          <w:tab w:val="left" w:pos="2707"/>
        </w:tabs>
        <w:spacing w:line="273" w:lineRule="exact"/>
        <w:jc w:val="both"/>
        <w:rPr>
          <w:rFonts w:ascii="Arial" w:hAnsi="Arial" w:cs="Arial"/>
          <w:iCs/>
          <w:sz w:val="24"/>
          <w:szCs w:val="24"/>
        </w:rPr>
      </w:pPr>
      <w:hyperlink r:id="rId18" w:history="1">
        <w:r w:rsidR="00811EF0" w:rsidRPr="00B11847">
          <w:rPr>
            <w:rStyle w:val="Hyperlink"/>
            <w:rFonts w:ascii="Arial" w:hAnsi="Arial" w:cs="Arial"/>
            <w:iCs/>
            <w:sz w:val="24"/>
            <w:szCs w:val="24"/>
          </w:rPr>
          <w:t>Inspection Manual Part 9900</w:t>
        </w:r>
      </w:hyperlink>
      <w:r w:rsidR="00811EF0" w:rsidRPr="00DB00E3">
        <w:rPr>
          <w:rFonts w:ascii="Arial" w:hAnsi="Arial" w:cs="Arial"/>
          <w:iCs/>
          <w:sz w:val="24"/>
          <w:szCs w:val="24"/>
        </w:rPr>
        <w:t>, Technical Guidance, “Operations - Notices of Enforcement Discretion”</w:t>
      </w:r>
    </w:p>
    <w:p w:rsidR="00811EF0" w:rsidRPr="00565FCE" w:rsidRDefault="00811EF0" w:rsidP="00E3512D">
      <w:pPr>
        <w:tabs>
          <w:tab w:val="left" w:pos="274"/>
          <w:tab w:val="left" w:pos="806"/>
          <w:tab w:val="left" w:pos="1440"/>
          <w:tab w:val="left" w:pos="2074"/>
          <w:tab w:val="left" w:pos="2707"/>
        </w:tabs>
        <w:spacing w:line="273" w:lineRule="exact"/>
        <w:jc w:val="both"/>
        <w:rPr>
          <w:rFonts w:ascii="Arial" w:hAnsi="Arial" w:cs="Arial"/>
          <w:iCs/>
          <w:sz w:val="24"/>
          <w:szCs w:val="24"/>
        </w:rPr>
      </w:pPr>
    </w:p>
    <w:p w:rsidR="00811EF0" w:rsidRDefault="002C73F2" w:rsidP="00565FCE">
      <w:pPr>
        <w:rPr>
          <w:ins w:id="213" w:author="Author" w:date="2011-08-29T10:23:00Z"/>
          <w:rFonts w:ascii="Arial" w:hAnsi="Arial" w:cs="Arial"/>
          <w:bCs/>
          <w:sz w:val="24"/>
          <w:szCs w:val="24"/>
        </w:rPr>
      </w:pPr>
      <w:ins w:id="214" w:author="Author" w:date="2011-08-29T10:20:00Z">
        <w:r w:rsidRPr="00365F21">
          <w:rPr>
            <w:rFonts w:ascii="Arial" w:hAnsi="Arial" w:cs="Arial"/>
            <w:bCs/>
            <w:sz w:val="24"/>
            <w:szCs w:val="24"/>
          </w:rPr>
          <w:fldChar w:fldCharType="begin"/>
        </w:r>
        <w:r w:rsidR="00565FCE" w:rsidRPr="00365F21">
          <w:rPr>
            <w:rFonts w:ascii="Arial" w:hAnsi="Arial" w:cs="Arial"/>
            <w:bCs/>
            <w:sz w:val="24"/>
            <w:szCs w:val="24"/>
          </w:rPr>
          <w:instrText xml:space="preserve"> HYPERLINK "http://adamswebsearch2.nrc.gov/idmws/ViewDocByAccession.asp?AccessionNumber=ML050280380" </w:instrText>
        </w:r>
        <w:r w:rsidRPr="00365F21">
          <w:rPr>
            <w:rFonts w:ascii="Arial" w:hAnsi="Arial" w:cs="Arial"/>
            <w:bCs/>
            <w:sz w:val="24"/>
            <w:szCs w:val="24"/>
          </w:rPr>
          <w:fldChar w:fldCharType="separate"/>
        </w:r>
        <w:r w:rsidR="00565FCE" w:rsidRPr="00365F21">
          <w:rPr>
            <w:rStyle w:val="Hyperlink"/>
            <w:rFonts w:ascii="Arial" w:hAnsi="Arial" w:cs="Arial"/>
            <w:bCs/>
            <w:sz w:val="24"/>
            <w:szCs w:val="24"/>
          </w:rPr>
          <w:t>Regulatory Issue Summary 2005-001</w:t>
        </w:r>
        <w:r w:rsidRPr="00365F21">
          <w:rPr>
            <w:rFonts w:ascii="Arial" w:hAnsi="Arial" w:cs="Arial"/>
            <w:bCs/>
            <w:sz w:val="24"/>
            <w:szCs w:val="24"/>
          </w:rPr>
          <w:fldChar w:fldCharType="end"/>
        </w:r>
      </w:ins>
      <w:ins w:id="215" w:author="Author" w:date="2011-08-29T10:17:00Z">
        <w:r w:rsidR="00565FCE" w:rsidRPr="00365F21">
          <w:rPr>
            <w:rFonts w:ascii="Arial" w:hAnsi="Arial" w:cs="Arial"/>
            <w:bCs/>
            <w:sz w:val="24"/>
            <w:szCs w:val="24"/>
          </w:rPr>
          <w:t xml:space="preserve">, </w:t>
        </w:r>
      </w:ins>
      <w:ins w:id="216" w:author="Author" w:date="2011-08-29T10:18:00Z">
        <w:r w:rsidR="00565FCE" w:rsidRPr="00365F21">
          <w:rPr>
            <w:rFonts w:ascii="Arial" w:hAnsi="Arial" w:cs="Arial"/>
            <w:bCs/>
            <w:sz w:val="24"/>
            <w:szCs w:val="24"/>
          </w:rPr>
          <w:t>“</w:t>
        </w:r>
      </w:ins>
      <w:ins w:id="217" w:author="Author" w:date="2011-08-29T10:17:00Z">
        <w:r w:rsidR="00565FCE" w:rsidRPr="00365F21">
          <w:rPr>
            <w:rFonts w:ascii="Arial" w:hAnsi="Arial" w:cs="Arial"/>
            <w:bCs/>
            <w:sz w:val="24"/>
            <w:szCs w:val="24"/>
          </w:rPr>
          <w:t xml:space="preserve">Changes </w:t>
        </w:r>
      </w:ins>
      <w:ins w:id="218" w:author="Author" w:date="2011-08-29T10:19:00Z">
        <w:r w:rsidR="00565FCE" w:rsidRPr="00365F21">
          <w:rPr>
            <w:rFonts w:ascii="Arial" w:hAnsi="Arial" w:cs="Arial"/>
            <w:bCs/>
            <w:sz w:val="24"/>
            <w:szCs w:val="24"/>
          </w:rPr>
          <w:t>t</w:t>
        </w:r>
      </w:ins>
      <w:ins w:id="219" w:author="Author" w:date="2011-08-29T10:17:00Z">
        <w:r w:rsidR="00565FCE" w:rsidRPr="00365F21">
          <w:rPr>
            <w:rFonts w:ascii="Arial" w:hAnsi="Arial" w:cs="Arial"/>
            <w:bCs/>
            <w:sz w:val="24"/>
            <w:szCs w:val="24"/>
          </w:rPr>
          <w:t xml:space="preserve">o Notice </w:t>
        </w:r>
      </w:ins>
      <w:ins w:id="220" w:author="Author" w:date="2011-08-29T10:19:00Z">
        <w:r w:rsidR="00565FCE" w:rsidRPr="00365F21">
          <w:rPr>
            <w:rFonts w:ascii="Arial" w:hAnsi="Arial" w:cs="Arial"/>
            <w:bCs/>
            <w:sz w:val="24"/>
            <w:szCs w:val="24"/>
          </w:rPr>
          <w:t>o</w:t>
        </w:r>
      </w:ins>
      <w:ins w:id="221" w:author="Author" w:date="2011-08-29T10:17:00Z">
        <w:r w:rsidR="00565FCE" w:rsidRPr="00365F21">
          <w:rPr>
            <w:rFonts w:ascii="Arial" w:hAnsi="Arial" w:cs="Arial"/>
            <w:bCs/>
            <w:sz w:val="24"/>
            <w:szCs w:val="24"/>
          </w:rPr>
          <w:t>f Enforcement Discretion (N</w:t>
        </w:r>
      </w:ins>
      <w:ins w:id="222" w:author="Author" w:date="2011-08-29T10:18:00Z">
        <w:r w:rsidR="00565FCE" w:rsidRPr="00365F21">
          <w:rPr>
            <w:rFonts w:ascii="Arial" w:hAnsi="Arial" w:cs="Arial"/>
            <w:bCs/>
            <w:sz w:val="24"/>
            <w:szCs w:val="24"/>
          </w:rPr>
          <w:t>OED</w:t>
        </w:r>
      </w:ins>
      <w:ins w:id="223" w:author="Author" w:date="2011-08-29T10:17:00Z">
        <w:r w:rsidR="00565FCE" w:rsidRPr="00365F21">
          <w:rPr>
            <w:rFonts w:ascii="Arial" w:hAnsi="Arial" w:cs="Arial"/>
            <w:bCs/>
            <w:sz w:val="24"/>
            <w:szCs w:val="24"/>
          </w:rPr>
          <w:t>)</w:t>
        </w:r>
      </w:ins>
      <w:ins w:id="224" w:author="Author" w:date="2011-08-29T10:18:00Z">
        <w:r w:rsidR="00565FCE" w:rsidRPr="00365F21">
          <w:rPr>
            <w:rFonts w:ascii="Arial" w:hAnsi="Arial" w:cs="Arial"/>
            <w:bCs/>
            <w:sz w:val="24"/>
            <w:szCs w:val="24"/>
          </w:rPr>
          <w:t xml:space="preserve"> </w:t>
        </w:r>
      </w:ins>
      <w:ins w:id="225" w:author="Author" w:date="2011-08-29T10:17:00Z">
        <w:r w:rsidR="00565FCE" w:rsidRPr="00365F21">
          <w:rPr>
            <w:rFonts w:ascii="Arial" w:hAnsi="Arial" w:cs="Arial"/>
            <w:bCs/>
            <w:sz w:val="24"/>
            <w:szCs w:val="24"/>
          </w:rPr>
          <w:t xml:space="preserve">Process </w:t>
        </w:r>
      </w:ins>
      <w:ins w:id="226" w:author="Author" w:date="2011-08-29T10:18:00Z">
        <w:r w:rsidR="00565FCE" w:rsidRPr="00365F21">
          <w:rPr>
            <w:rFonts w:ascii="Arial" w:hAnsi="Arial" w:cs="Arial"/>
            <w:bCs/>
            <w:sz w:val="24"/>
            <w:szCs w:val="24"/>
          </w:rPr>
          <w:t>a</w:t>
        </w:r>
      </w:ins>
      <w:ins w:id="227" w:author="Author" w:date="2011-08-29T10:17:00Z">
        <w:r w:rsidR="00565FCE" w:rsidRPr="00365F21">
          <w:rPr>
            <w:rFonts w:ascii="Arial" w:hAnsi="Arial" w:cs="Arial"/>
            <w:bCs/>
            <w:sz w:val="24"/>
            <w:szCs w:val="24"/>
          </w:rPr>
          <w:t>nd Staff Guidance</w:t>
        </w:r>
      </w:ins>
      <w:ins w:id="228" w:author="Author" w:date="2011-08-29T10:18:00Z">
        <w:r w:rsidR="00565FCE" w:rsidRPr="00365F21">
          <w:rPr>
            <w:rFonts w:ascii="Arial" w:hAnsi="Arial" w:cs="Arial"/>
            <w:bCs/>
            <w:sz w:val="24"/>
            <w:szCs w:val="24"/>
          </w:rPr>
          <w:t>”</w:t>
        </w:r>
      </w:ins>
    </w:p>
    <w:p w:rsidR="00365F21" w:rsidRDefault="00365F21" w:rsidP="00565FCE">
      <w:pPr>
        <w:rPr>
          <w:ins w:id="229" w:author="Author" w:date="2011-08-29T10:23:00Z"/>
          <w:rFonts w:ascii="Arial" w:hAnsi="Arial" w:cs="Arial"/>
          <w:bCs/>
          <w:sz w:val="24"/>
          <w:szCs w:val="24"/>
        </w:rPr>
      </w:pPr>
    </w:p>
    <w:p w:rsidR="00365F21" w:rsidRPr="00365F21" w:rsidRDefault="00365F21" w:rsidP="00565FCE">
      <w:pPr>
        <w:rPr>
          <w:rFonts w:ascii="Arial" w:hAnsi="Arial" w:cs="Arial"/>
          <w:iCs/>
          <w:sz w:val="24"/>
          <w:szCs w:val="24"/>
        </w:rPr>
      </w:pPr>
    </w:p>
    <w:p w:rsidR="00811EF0" w:rsidRPr="00DB00E3" w:rsidRDefault="00811EF0" w:rsidP="00FF23F8">
      <w:pPr>
        <w:tabs>
          <w:tab w:val="left" w:pos="274"/>
          <w:tab w:val="left" w:pos="806"/>
          <w:tab w:val="left" w:pos="1440"/>
          <w:tab w:val="left" w:pos="2074"/>
          <w:tab w:val="left" w:pos="2707"/>
        </w:tabs>
        <w:spacing w:line="273" w:lineRule="exact"/>
        <w:jc w:val="center"/>
        <w:rPr>
          <w:rFonts w:ascii="Arial" w:hAnsi="Arial" w:cs="Arial"/>
          <w:iCs/>
          <w:sz w:val="24"/>
          <w:szCs w:val="24"/>
        </w:rPr>
      </w:pPr>
      <w:r w:rsidRPr="00DB00E3">
        <w:rPr>
          <w:rFonts w:ascii="Arial" w:hAnsi="Arial" w:cs="Arial"/>
          <w:iCs/>
          <w:sz w:val="24"/>
          <w:szCs w:val="24"/>
        </w:rPr>
        <w:t>END</w:t>
      </w:r>
    </w:p>
    <w:p w:rsidR="00811EF0" w:rsidRPr="00DB00E3" w:rsidRDefault="00811EF0" w:rsidP="00FF23F8">
      <w:pPr>
        <w:tabs>
          <w:tab w:val="left" w:pos="274"/>
          <w:tab w:val="left" w:pos="806"/>
          <w:tab w:val="left" w:pos="1440"/>
          <w:tab w:val="left" w:pos="2074"/>
          <w:tab w:val="left" w:pos="2707"/>
        </w:tabs>
        <w:spacing w:line="273" w:lineRule="exact"/>
        <w:jc w:val="center"/>
        <w:rPr>
          <w:sz w:val="24"/>
          <w:szCs w:val="24"/>
        </w:rPr>
        <w:sectPr w:rsidR="00811EF0" w:rsidRPr="00DB00E3" w:rsidSect="006F786E">
          <w:footerReference w:type="default" r:id="rId19"/>
          <w:pgSz w:w="12240" w:h="15840"/>
          <w:pgMar w:top="1080" w:right="1440" w:bottom="720" w:left="1440" w:header="1080" w:footer="720" w:gutter="0"/>
          <w:pgNumType w:start="1"/>
          <w:cols w:space="720"/>
          <w:docGrid w:linePitch="272"/>
        </w:sectPr>
      </w:pPr>
    </w:p>
    <w:p w:rsidR="00811EF0" w:rsidRPr="00E803CF" w:rsidRDefault="00811EF0" w:rsidP="00FF23F8">
      <w:pPr>
        <w:tabs>
          <w:tab w:val="left" w:pos="274"/>
          <w:tab w:val="left" w:pos="806"/>
          <w:tab w:val="left" w:pos="1440"/>
          <w:tab w:val="left" w:pos="2074"/>
          <w:tab w:val="left" w:pos="2707"/>
        </w:tabs>
        <w:spacing w:line="273" w:lineRule="exact"/>
        <w:jc w:val="center"/>
        <w:rPr>
          <w:rFonts w:ascii="Arial" w:hAnsi="Arial" w:cs="Arial"/>
          <w:sz w:val="24"/>
          <w:szCs w:val="24"/>
        </w:rPr>
      </w:pPr>
      <w:r w:rsidRPr="00DB00E3">
        <w:rPr>
          <w:sz w:val="24"/>
          <w:szCs w:val="24"/>
        </w:rPr>
        <w:lastRenderedPageBreak/>
        <w:br w:type="page"/>
      </w:r>
      <w:r w:rsidRPr="00E803CF">
        <w:rPr>
          <w:rFonts w:ascii="Arial" w:hAnsi="Arial" w:cs="Arial"/>
          <w:sz w:val="24"/>
          <w:szCs w:val="24"/>
        </w:rPr>
        <w:lastRenderedPageBreak/>
        <w:t>Appendix A</w:t>
      </w:r>
    </w:p>
    <w:p w:rsidR="00811EF0" w:rsidRPr="00E803CF" w:rsidRDefault="00811EF0" w:rsidP="00811EF0">
      <w:pPr>
        <w:spacing w:line="273" w:lineRule="exact"/>
        <w:rPr>
          <w:rFonts w:ascii="Arial" w:hAnsi="Arial" w:cs="Arial"/>
          <w:sz w:val="24"/>
          <w:szCs w:val="24"/>
        </w:rPr>
      </w:pPr>
    </w:p>
    <w:p w:rsidR="00811EF0" w:rsidRPr="00E803CF" w:rsidRDefault="00811EF0" w:rsidP="00811EF0">
      <w:pPr>
        <w:spacing w:line="273" w:lineRule="exact"/>
        <w:jc w:val="center"/>
        <w:rPr>
          <w:rFonts w:ascii="Arial" w:hAnsi="Arial" w:cs="Arial"/>
          <w:sz w:val="24"/>
          <w:szCs w:val="24"/>
        </w:rPr>
      </w:pPr>
      <w:r w:rsidRPr="00E803CF">
        <w:rPr>
          <w:rFonts w:ascii="Arial" w:hAnsi="Arial" w:cs="Arial"/>
          <w:sz w:val="24"/>
          <w:szCs w:val="24"/>
        </w:rPr>
        <w:t xml:space="preserve">RELATIONSHIP OF EVENT </w:t>
      </w:r>
      <w:ins w:id="230" w:author="Author" w:date="2011-04-08T08:33:00Z">
        <w:r w:rsidR="00BA0BF6">
          <w:rPr>
            <w:rFonts w:ascii="Arial" w:hAnsi="Arial" w:cs="Arial"/>
            <w:sz w:val="24"/>
            <w:szCs w:val="24"/>
          </w:rPr>
          <w:t>FOLLOW-UP</w:t>
        </w:r>
      </w:ins>
      <w:r w:rsidRPr="00E803CF">
        <w:rPr>
          <w:rFonts w:ascii="Arial" w:hAnsi="Arial" w:cs="Arial"/>
          <w:sz w:val="24"/>
          <w:szCs w:val="24"/>
        </w:rPr>
        <w:t xml:space="preserve"> TO REACTOR OVERSIGHT PROCESS</w:t>
      </w:r>
    </w:p>
    <w:p w:rsidR="00811EF0" w:rsidRPr="00E803CF" w:rsidRDefault="00811EF0" w:rsidP="00811EF0">
      <w:pPr>
        <w:spacing w:line="273" w:lineRule="exact"/>
        <w:jc w:val="both"/>
        <w:rPr>
          <w:rFonts w:ascii="Arial" w:hAnsi="Arial" w:cs="Arial"/>
          <w:sz w:val="24"/>
          <w:szCs w:val="24"/>
        </w:rPr>
      </w:pPr>
    </w:p>
    <w:p w:rsidR="00811EF0" w:rsidRPr="00E803CF" w:rsidRDefault="00811EF0" w:rsidP="00811EF0">
      <w:pPr>
        <w:spacing w:line="273" w:lineRule="exact"/>
        <w:jc w:val="both"/>
        <w:rPr>
          <w:rFonts w:ascii="Arial" w:hAnsi="Arial" w:cs="Arial"/>
          <w:sz w:val="24"/>
          <w:szCs w:val="24"/>
        </w:rPr>
      </w:pPr>
    </w:p>
    <w:p w:rsidR="00811EF0" w:rsidRDefault="00811EF0" w:rsidP="00811EF0">
      <w:pPr>
        <w:spacing w:line="273" w:lineRule="exact"/>
        <w:jc w:val="both"/>
        <w:rPr>
          <w:sz w:val="24"/>
          <w:szCs w:val="24"/>
        </w:rPr>
      </w:pPr>
    </w:p>
    <w:p w:rsidR="00811EF0" w:rsidRDefault="00721369">
      <w:ins w:id="231" w:author="Author" w:date="2011-08-25T09:23:00Z">
        <w:r>
          <w:rPr>
            <w:noProof/>
          </w:rPr>
          <w:drawing>
            <wp:inline distT="0" distB="0" distL="0" distR="0">
              <wp:extent cx="5962650" cy="59055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962650" cy="5905500"/>
                      </a:xfrm>
                      <a:prstGeom prst="rect">
                        <a:avLst/>
                      </a:prstGeom>
                      <a:noFill/>
                      <a:ln w="9525">
                        <a:noFill/>
                        <a:miter lim="800000"/>
                        <a:headEnd/>
                        <a:tailEnd/>
                      </a:ln>
                    </pic:spPr>
                  </pic:pic>
                </a:graphicData>
              </a:graphic>
            </wp:inline>
          </w:drawing>
        </w:r>
      </w:ins>
    </w:p>
    <w:p w:rsidR="0071526D" w:rsidRDefault="0071526D">
      <w:pPr>
        <w:autoSpaceDE/>
        <w:autoSpaceDN/>
        <w:adjustRightInd/>
        <w:rPr>
          <w:ins w:id="232" w:author="Author" w:date="2011-04-08T10:22:00Z"/>
        </w:rPr>
      </w:pPr>
      <w:ins w:id="233" w:author="Author" w:date="2011-04-08T10:22:00Z">
        <w:r>
          <w:br w:type="page"/>
        </w:r>
      </w:ins>
    </w:p>
    <w:p w:rsidR="00811EF0" w:rsidRDefault="002C73F2" w:rsidP="00E803CF">
      <w:pPr>
        <w:jc w:val="both"/>
        <w:rPr>
          <w:rFonts w:ascii="Arial" w:hAnsi="Arial" w:cs="Arial"/>
          <w:sz w:val="24"/>
          <w:szCs w:val="24"/>
        </w:rPr>
      </w:pPr>
      <w:r>
        <w:rPr>
          <w:sz w:val="24"/>
          <w:szCs w:val="24"/>
          <w:lang w:val="en-CA"/>
        </w:rPr>
        <w:lastRenderedPageBreak/>
        <w:fldChar w:fldCharType="begin"/>
      </w:r>
      <w:r w:rsidR="00811EF0">
        <w:rPr>
          <w:sz w:val="24"/>
          <w:szCs w:val="24"/>
          <w:lang w:val="en-CA"/>
        </w:rPr>
        <w:instrText xml:space="preserve"> SEQ CHAPTER \h \r 1</w:instrText>
      </w:r>
      <w:r>
        <w:rPr>
          <w:sz w:val="24"/>
          <w:szCs w:val="24"/>
          <w:lang w:val="en-CA"/>
        </w:rPr>
        <w:fldChar w:fldCharType="end"/>
      </w:r>
      <w:r w:rsidR="00811EF0">
        <w:rPr>
          <w:rFonts w:ascii="Arial" w:hAnsi="Arial" w:cs="Arial"/>
          <w:sz w:val="24"/>
          <w:szCs w:val="24"/>
        </w:rPr>
        <w:t xml:space="preserve">BLOCK 1A — </w:t>
      </w:r>
      <w:proofErr w:type="gramStart"/>
      <w:r w:rsidR="00811EF0">
        <w:rPr>
          <w:rFonts w:ascii="Arial" w:hAnsi="Arial" w:cs="Arial"/>
          <w:sz w:val="24"/>
          <w:szCs w:val="24"/>
        </w:rPr>
        <w:t>A</w:t>
      </w:r>
      <w:proofErr w:type="gramEnd"/>
      <w:r w:rsidR="00811EF0">
        <w:rPr>
          <w:rFonts w:ascii="Arial" w:hAnsi="Arial" w:cs="Arial"/>
          <w:sz w:val="24"/>
          <w:szCs w:val="24"/>
        </w:rPr>
        <w:t xml:space="preserve"> significant operational event is a radiological, safeguards, or other safety-related operational event that poses an actual or potential hazard to public health and safety, property, or the environment.</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BLOCK 1B - Significant unplanned degraded conditions may be identified by the licensee or NRC.  Plant configurations due solely to planned maintenance need not be considered.</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BLOCK 1C — Performance indicator (PI) thresholds are in units of change in annualized Core Damage Frequency (delta annualized CDF).  Some events, such as reactor trips may also be counted in PI data.</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BLOCK 2 — Licensee notification occurs.</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BLOCK 3 — Licensee notifications in accordance with 10</w:t>
      </w:r>
      <w:r w:rsidR="0067151E" w:rsidRPr="009527D9">
        <w:rPr>
          <w:rFonts w:ascii="Arial" w:hAnsi="Arial" w:cs="Arial"/>
          <w:sz w:val="24"/>
          <w:szCs w:val="24"/>
        </w:rPr>
        <w:t> </w:t>
      </w:r>
      <w:r w:rsidR="0067151E">
        <w:rPr>
          <w:rFonts w:ascii="Arial" w:hAnsi="Arial" w:cs="Arial"/>
          <w:sz w:val="24"/>
          <w:szCs w:val="24"/>
        </w:rPr>
        <w:t>CFR</w:t>
      </w:r>
      <w:r w:rsidR="0067151E" w:rsidRPr="009527D9">
        <w:rPr>
          <w:rFonts w:ascii="Arial" w:hAnsi="Arial" w:cs="Arial"/>
          <w:sz w:val="24"/>
          <w:szCs w:val="24"/>
        </w:rPr>
        <w:t> </w:t>
      </w:r>
      <w:r>
        <w:rPr>
          <w:rFonts w:ascii="Arial" w:hAnsi="Arial" w:cs="Arial"/>
          <w:sz w:val="24"/>
          <w:szCs w:val="24"/>
        </w:rPr>
        <w:t>50.72 are one means of activating IP</w:t>
      </w:r>
      <w:r w:rsidR="0067151E" w:rsidRPr="009527D9">
        <w:rPr>
          <w:rFonts w:ascii="Arial" w:hAnsi="Arial" w:cs="Arial"/>
          <w:sz w:val="24"/>
          <w:szCs w:val="24"/>
        </w:rPr>
        <w:t> </w:t>
      </w:r>
      <w:r>
        <w:rPr>
          <w:rFonts w:ascii="Arial" w:hAnsi="Arial" w:cs="Arial"/>
          <w:sz w:val="24"/>
          <w:szCs w:val="24"/>
        </w:rPr>
        <w:t xml:space="preserve">71153 initial event </w:t>
      </w:r>
      <w:ins w:id="234" w:author="Author" w:date="2011-04-08T08:33:00Z">
        <w:r w:rsidR="00BA0BF6">
          <w:rPr>
            <w:rFonts w:ascii="Arial" w:hAnsi="Arial" w:cs="Arial"/>
            <w:sz w:val="24"/>
            <w:szCs w:val="24"/>
          </w:rPr>
          <w:t>follow-up</w:t>
        </w:r>
      </w:ins>
      <w:r>
        <w:rPr>
          <w:rFonts w:ascii="Arial" w:hAnsi="Arial" w:cs="Arial"/>
          <w:sz w:val="24"/>
          <w:szCs w:val="24"/>
        </w:rPr>
        <w:t xml:space="preserve"> by on-site NRC inspectors.  If an on-site inspector is not immediately available, this responsibility transfers to the Headquarters Operations Officer until regional personnel can respond.</w:t>
      </w:r>
    </w:p>
    <w:p w:rsidR="00811EF0" w:rsidRDefault="00811EF0" w:rsidP="00E803CF">
      <w:pPr>
        <w:jc w:val="both"/>
        <w:rPr>
          <w:rFonts w:ascii="Arial" w:hAnsi="Arial" w:cs="Arial"/>
          <w:sz w:val="24"/>
          <w:szCs w:val="24"/>
        </w:rPr>
      </w:pPr>
    </w:p>
    <w:p w:rsidR="00811EF0" w:rsidRDefault="00811EF0" w:rsidP="00E803CF">
      <w:pPr>
        <w:jc w:val="both"/>
        <w:rPr>
          <w:rFonts w:ascii="Letter Gothic" w:hAnsi="Letter Gothic" w:cs="Letter Gothic"/>
          <w:sz w:val="24"/>
          <w:szCs w:val="24"/>
        </w:rPr>
      </w:pPr>
      <w:r>
        <w:rPr>
          <w:rFonts w:ascii="Arial" w:hAnsi="Arial" w:cs="Arial"/>
          <w:sz w:val="24"/>
          <w:szCs w:val="24"/>
        </w:rPr>
        <w:t xml:space="preserve">BLOCK 4 — Management Directive 8.3, Part I </w:t>
      </w:r>
      <w:r w:rsidR="00236B4E">
        <w:rPr>
          <w:rFonts w:ascii="Arial" w:hAnsi="Arial" w:cs="Arial"/>
          <w:sz w:val="24"/>
          <w:szCs w:val="24"/>
        </w:rPr>
        <w:t>and IMC</w:t>
      </w:r>
      <w:r w:rsidR="0067151E" w:rsidRPr="009527D9">
        <w:rPr>
          <w:rFonts w:ascii="Arial" w:hAnsi="Arial" w:cs="Arial"/>
          <w:sz w:val="24"/>
          <w:szCs w:val="24"/>
        </w:rPr>
        <w:t> </w:t>
      </w:r>
      <w:r w:rsidR="00236B4E">
        <w:rPr>
          <w:rFonts w:ascii="Arial" w:hAnsi="Arial" w:cs="Arial"/>
          <w:sz w:val="24"/>
          <w:szCs w:val="24"/>
        </w:rPr>
        <w:t xml:space="preserve">0309 </w:t>
      </w:r>
      <w:r>
        <w:rPr>
          <w:rFonts w:ascii="Arial" w:hAnsi="Arial" w:cs="Arial"/>
          <w:sz w:val="24"/>
          <w:szCs w:val="24"/>
        </w:rPr>
        <w:t>include deterministic criteria.  Events meeting criteria which are not risk informed may result in IITs, AITs, or SIs.  Power reactor events/degraded conditions meeting risk informed criteria are evaluated for CCDP/ICCDP</w:t>
      </w:r>
      <w:r w:rsidR="00115309" w:rsidRPr="00115309">
        <w:rPr>
          <w:rFonts w:ascii="Arial" w:hAnsi="Arial" w:cs="Arial"/>
          <w:sz w:val="24"/>
          <w:szCs w:val="24"/>
        </w:rPr>
        <w:t xml:space="preserve"> </w:t>
      </w:r>
      <w:r w:rsidR="00115309">
        <w:rPr>
          <w:rFonts w:ascii="Arial" w:hAnsi="Arial" w:cs="Arial"/>
          <w:sz w:val="24"/>
          <w:szCs w:val="24"/>
        </w:rPr>
        <w:t>or CLERP/ICLERP</w:t>
      </w:r>
      <w:r>
        <w:rPr>
          <w:rFonts w:ascii="Arial" w:hAnsi="Arial" w:cs="Arial"/>
          <w:sz w:val="24"/>
          <w:szCs w:val="24"/>
        </w:rPr>
        <w:t>.</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 xml:space="preserve">BLOCK 5 — </w:t>
      </w:r>
      <w:proofErr w:type="gramStart"/>
      <w:r>
        <w:rPr>
          <w:rFonts w:ascii="Arial" w:hAnsi="Arial" w:cs="Arial"/>
          <w:sz w:val="24"/>
          <w:szCs w:val="24"/>
        </w:rPr>
        <w:t>For</w:t>
      </w:r>
      <w:proofErr w:type="gramEnd"/>
      <w:r>
        <w:rPr>
          <w:rFonts w:ascii="Arial" w:hAnsi="Arial" w:cs="Arial"/>
          <w:sz w:val="24"/>
          <w:szCs w:val="24"/>
        </w:rPr>
        <w:t xml:space="preserve"> events, risk analysts use NRC’s Standardized Plant Analysis of Risk models and other available tools to estimate CCDP, which accounts for all equipment unavailability, regardless of cause.  For degraded conditions, ICCDP is used for risk significance. Initial estimates of CCDP/ICCDP may be made within 4-8 hours of receiving relevant information.  Inspectors support risk analysts by providing event details such as equipment malfunction/unavailability, operator errors, and equipment out of service for maintenance.  For assessing degraded condition exposure time, assume T/2 if time of unavailability is unknown.  T is the time interval from the last known operability until discovery of the degraded condition.  Inspectors verify availability of mitigation equipment or containment function that were not required during the event, but which could contribute to increased risk if unavailable.  Inspectors use plant-specific SDP phase 2 worksheets to gain qualitative risk insights of events.</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 xml:space="preserve">BLOCK 6 — The table in </w:t>
      </w:r>
      <w:r w:rsidR="00115309">
        <w:rPr>
          <w:rFonts w:ascii="Arial" w:hAnsi="Arial" w:cs="Arial"/>
          <w:sz w:val="24"/>
          <w:szCs w:val="24"/>
        </w:rPr>
        <w:t>IMC</w:t>
      </w:r>
      <w:r w:rsidR="0067151E" w:rsidRPr="009527D9">
        <w:rPr>
          <w:rFonts w:ascii="Arial" w:hAnsi="Arial" w:cs="Arial"/>
          <w:sz w:val="24"/>
          <w:szCs w:val="24"/>
        </w:rPr>
        <w:t> </w:t>
      </w:r>
      <w:r w:rsidR="00115309">
        <w:rPr>
          <w:rFonts w:ascii="Arial" w:hAnsi="Arial" w:cs="Arial"/>
          <w:sz w:val="24"/>
          <w:szCs w:val="24"/>
        </w:rPr>
        <w:t xml:space="preserve">0309 and </w:t>
      </w:r>
      <w:r>
        <w:rPr>
          <w:rFonts w:ascii="Arial" w:hAnsi="Arial" w:cs="Arial"/>
          <w:sz w:val="24"/>
          <w:szCs w:val="24"/>
        </w:rPr>
        <w:t>on Page 6 of Management Directive 8.3, Part I, lists appropriate power reactor operational event response options (IIT, AIT, SI) as a function of CCDP (or ICCDP).  This determination considers the uncertainty of influential assumptions and their effect on risk significance.</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BLOCK 7 — Special Inspections, Augmented Inspection Teams, and Incident Investigation Teams evaluate events/degraded conditions and their root causes, and identify licensee performance issues.</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lastRenderedPageBreak/>
        <w:t xml:space="preserve">BLOCK 8 — Licensee performance issues are evaluated with the SDP (considering only performance-related equipment </w:t>
      </w:r>
      <w:proofErr w:type="spellStart"/>
      <w:r>
        <w:rPr>
          <w:rFonts w:ascii="Arial" w:hAnsi="Arial" w:cs="Arial"/>
          <w:sz w:val="24"/>
          <w:szCs w:val="24"/>
        </w:rPr>
        <w:t>unavailabilities</w:t>
      </w:r>
      <w:proofErr w:type="spellEnd"/>
      <w:r>
        <w:rPr>
          <w:rFonts w:ascii="Arial" w:hAnsi="Arial" w:cs="Arial"/>
          <w:sz w:val="24"/>
          <w:szCs w:val="24"/>
        </w:rPr>
        <w:t>), placing the issues in delta annualized CDF bands.</w:t>
      </w:r>
    </w:p>
    <w:p w:rsidR="00811EF0" w:rsidRDefault="00811EF0" w:rsidP="00E803CF">
      <w:pPr>
        <w:jc w:val="both"/>
        <w:rPr>
          <w:rFonts w:ascii="Arial" w:hAnsi="Arial" w:cs="Arial"/>
          <w:sz w:val="24"/>
          <w:szCs w:val="24"/>
        </w:rPr>
      </w:pPr>
    </w:p>
    <w:p w:rsidR="00E803CF" w:rsidRDefault="00811EF0" w:rsidP="00E803CF">
      <w:pPr>
        <w:jc w:val="both"/>
        <w:rPr>
          <w:rFonts w:ascii="Arial" w:hAnsi="Arial" w:cs="Arial"/>
          <w:sz w:val="24"/>
          <w:szCs w:val="24"/>
        </w:rPr>
      </w:pPr>
      <w:r>
        <w:rPr>
          <w:rFonts w:ascii="Arial" w:hAnsi="Arial" w:cs="Arial"/>
          <w:sz w:val="24"/>
          <w:szCs w:val="24"/>
        </w:rPr>
        <w:t>BLOCK 9 — Because PI thresholds are in units of delta annualized CDF, PIs and SDP results are combined in the NRC Action Matrix to determine agency responses to the performance issues identified by the event response.</w:t>
      </w:r>
    </w:p>
    <w:p w:rsidR="008170FD" w:rsidRDefault="008170FD" w:rsidP="00E803CF">
      <w:pPr>
        <w:jc w:val="both"/>
        <w:rPr>
          <w:rFonts w:ascii="Arial" w:hAnsi="Arial" w:cs="Arial"/>
          <w:sz w:val="24"/>
          <w:szCs w:val="24"/>
        </w:rPr>
        <w:sectPr w:rsidR="008170FD" w:rsidSect="006F786E">
          <w:footerReference w:type="default" r:id="rId21"/>
          <w:type w:val="continuous"/>
          <w:pgSz w:w="12240" w:h="15840"/>
          <w:pgMar w:top="1080" w:right="1440" w:bottom="1440" w:left="1440" w:header="1080" w:footer="720" w:gutter="0"/>
          <w:pgNumType w:start="0"/>
          <w:cols w:space="720"/>
          <w:docGrid w:linePitch="272"/>
        </w:sectPr>
      </w:pPr>
    </w:p>
    <w:p w:rsidR="00811EF0" w:rsidRDefault="002C73F2" w:rsidP="00811EF0">
      <w:pPr>
        <w:jc w:val="center"/>
        <w:rPr>
          <w:rFonts w:ascii="Arial" w:hAnsi="Arial" w:cs="Arial"/>
          <w:sz w:val="24"/>
          <w:szCs w:val="24"/>
        </w:rPr>
      </w:pPr>
      <w:r>
        <w:rPr>
          <w:sz w:val="24"/>
          <w:szCs w:val="24"/>
          <w:lang w:val="en-CA"/>
        </w:rPr>
        <w:lastRenderedPageBreak/>
        <w:fldChar w:fldCharType="begin"/>
      </w:r>
      <w:r w:rsidR="00811EF0">
        <w:rPr>
          <w:sz w:val="24"/>
          <w:szCs w:val="24"/>
          <w:lang w:val="en-CA"/>
        </w:rPr>
        <w:instrText xml:space="preserve"> SEQ CHAPTER \h \r 1</w:instrText>
      </w:r>
      <w:r>
        <w:rPr>
          <w:sz w:val="24"/>
          <w:szCs w:val="24"/>
          <w:lang w:val="en-CA"/>
        </w:rPr>
        <w:fldChar w:fldCharType="end"/>
      </w:r>
      <w:r w:rsidR="00811EF0">
        <w:rPr>
          <w:rFonts w:ascii="Arial" w:hAnsi="Arial" w:cs="Arial"/>
          <w:sz w:val="24"/>
          <w:szCs w:val="24"/>
        </w:rPr>
        <w:t>Appendix B</w:t>
      </w:r>
    </w:p>
    <w:p w:rsidR="00811EF0" w:rsidRDefault="00811EF0" w:rsidP="00811EF0">
      <w:pPr>
        <w:rPr>
          <w:rFonts w:ascii="Arial" w:hAnsi="Arial" w:cs="Arial"/>
          <w:sz w:val="24"/>
          <w:szCs w:val="24"/>
        </w:rPr>
      </w:pPr>
    </w:p>
    <w:p w:rsidR="00811EF0" w:rsidRDefault="00811EF0" w:rsidP="00811EF0">
      <w:pPr>
        <w:jc w:val="center"/>
        <w:rPr>
          <w:rFonts w:ascii="Arial" w:hAnsi="Arial" w:cs="Arial"/>
          <w:sz w:val="24"/>
          <w:szCs w:val="24"/>
        </w:rPr>
      </w:pPr>
      <w:r>
        <w:rPr>
          <w:rFonts w:ascii="Arial" w:hAnsi="Arial" w:cs="Arial"/>
          <w:sz w:val="24"/>
          <w:szCs w:val="24"/>
        </w:rPr>
        <w:t>LIMITING NRC IMPACT DURING EVENTS</w:t>
      </w:r>
    </w:p>
    <w:p w:rsidR="00811EF0" w:rsidRDefault="00811EF0" w:rsidP="00E803CF">
      <w:pPr>
        <w:jc w:val="both"/>
        <w:rPr>
          <w:rFonts w:ascii="Arial" w:hAnsi="Arial" w:cs="Arial"/>
          <w:sz w:val="24"/>
          <w:szCs w:val="24"/>
        </w:rPr>
      </w:pPr>
    </w:p>
    <w:p w:rsidR="00811EF0" w:rsidRDefault="00811EF0" w:rsidP="00E803CF">
      <w:pPr>
        <w:ind w:left="244" w:hanging="244"/>
        <w:jc w:val="both"/>
        <w:rPr>
          <w:rFonts w:ascii="Arial" w:hAnsi="Arial" w:cs="Arial"/>
          <w:sz w:val="24"/>
          <w:szCs w:val="24"/>
        </w:rPr>
      </w:pPr>
      <w:r>
        <w:rPr>
          <w:rFonts w:ascii="Arial" w:hAnsi="Arial" w:cs="Arial"/>
          <w:sz w:val="24"/>
          <w:szCs w:val="24"/>
        </w:rPr>
        <w:t>I.</w:t>
      </w:r>
      <w:r>
        <w:rPr>
          <w:rFonts w:ascii="Arial" w:hAnsi="Arial" w:cs="Arial"/>
          <w:sz w:val="24"/>
          <w:szCs w:val="24"/>
        </w:rPr>
        <w:tab/>
        <w:t>Inspector Conduct While in the Control Room</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 xml:space="preserve">For plant events, inspectors must perform sufficient inspection to develop an independent assessment of plant conditions, which will be used in making decisions on NRC’s responses to an event.  Activities that form the basis for this assessment may include independent measurements, verifying the accuracy of information, control board </w:t>
      </w:r>
      <w:proofErr w:type="spellStart"/>
      <w:r>
        <w:rPr>
          <w:rFonts w:ascii="Arial" w:hAnsi="Arial" w:cs="Arial"/>
          <w:sz w:val="24"/>
          <w:szCs w:val="24"/>
        </w:rPr>
        <w:t>walkdowns</w:t>
      </w:r>
      <w:proofErr w:type="spellEnd"/>
      <w:r>
        <w:rPr>
          <w:rFonts w:ascii="Arial" w:hAnsi="Arial" w:cs="Arial"/>
          <w:sz w:val="24"/>
          <w:szCs w:val="24"/>
        </w:rPr>
        <w:t xml:space="preserve"> (to observe </w:t>
      </w:r>
      <w:proofErr w:type="spellStart"/>
      <w:r>
        <w:rPr>
          <w:rFonts w:ascii="Arial" w:hAnsi="Arial" w:cs="Arial"/>
          <w:sz w:val="24"/>
          <w:szCs w:val="24"/>
        </w:rPr>
        <w:t>annunciators</w:t>
      </w:r>
      <w:proofErr w:type="spellEnd"/>
      <w:r>
        <w:rPr>
          <w:rFonts w:ascii="Arial" w:hAnsi="Arial" w:cs="Arial"/>
          <w:sz w:val="24"/>
          <w:szCs w:val="24"/>
        </w:rPr>
        <w:t>, process parameters, switch positions, and other instrumentation), or assessment of licensed operator performance during ongoing activities.</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 xml:space="preserve">The NRC's goal is to monitor and assess with as little impact on the licensee as possible and at the same time ensure NRC evaluations are timely and accurate.  During plant events, timely and independent inspector assessments are crucial; however, the degree of interaction with operators may be limited in light of ongoing control room activities.  The inspector must use </w:t>
      </w:r>
      <w:proofErr w:type="spellStart"/>
      <w:r>
        <w:rPr>
          <w:rFonts w:ascii="Arial" w:hAnsi="Arial" w:cs="Arial"/>
          <w:sz w:val="24"/>
          <w:szCs w:val="24"/>
        </w:rPr>
        <w:t>judgement</w:t>
      </w:r>
      <w:proofErr w:type="spellEnd"/>
      <w:r>
        <w:rPr>
          <w:rFonts w:ascii="Arial" w:hAnsi="Arial" w:cs="Arial"/>
          <w:sz w:val="24"/>
          <w:szCs w:val="24"/>
        </w:rPr>
        <w:t xml:space="preserve"> in establishing a balance between obtaining necessary information and not being intrusive in licensee response activities.  The appropriate balance involves numerous variables, including safety significance of the event, complexity of the event, time constraints, and available staff.</w:t>
      </w:r>
    </w:p>
    <w:p w:rsidR="00811EF0" w:rsidRDefault="00811EF0" w:rsidP="00E803CF">
      <w:pPr>
        <w:jc w:val="both"/>
        <w:rPr>
          <w:rFonts w:ascii="Arial" w:hAnsi="Arial" w:cs="Arial"/>
          <w:sz w:val="24"/>
          <w:szCs w:val="24"/>
        </w:rPr>
      </w:pPr>
    </w:p>
    <w:p w:rsidR="00811EF0" w:rsidRDefault="00811EF0" w:rsidP="00E803CF">
      <w:pPr>
        <w:jc w:val="both"/>
        <w:rPr>
          <w:rFonts w:ascii="Arial" w:hAnsi="Arial" w:cs="Arial"/>
          <w:sz w:val="24"/>
          <w:szCs w:val="24"/>
        </w:rPr>
      </w:pPr>
      <w:r>
        <w:rPr>
          <w:rFonts w:ascii="Arial" w:hAnsi="Arial" w:cs="Arial"/>
          <w:sz w:val="24"/>
          <w:szCs w:val="24"/>
        </w:rPr>
        <w:t>The following guidance is provided to establish consistency for inspector conduct in the control room.  When the NRC activates its emergency response plan, inspectors should follow the guidance in the applicable emergency response procedure.  This guidance is intended for use in situations where the NRC has not activated its emergency response plan; however an abnormal event has happened at the plant.  Inspectors should note that some of the guidance, such as inspector location in the control room and not interrupting operators, apply to all emergency situations.  While this guidance deals mainly with event responses, specific attributes are applicable to inspector interaction with operators during normal conditions both in and outside the control room.</w:t>
      </w:r>
    </w:p>
    <w:p w:rsidR="00811EF0" w:rsidRDefault="00811EF0" w:rsidP="00590315">
      <w:pPr>
        <w:tabs>
          <w:tab w:val="left" w:pos="274"/>
          <w:tab w:val="left" w:pos="806"/>
          <w:tab w:val="left" w:pos="1440"/>
          <w:tab w:val="left" w:pos="2074"/>
          <w:tab w:val="left" w:pos="2707"/>
        </w:tabs>
        <w:ind w:left="807" w:hanging="533"/>
        <w:jc w:val="both"/>
        <w:rPr>
          <w:rFonts w:ascii="Arial" w:hAnsi="Arial" w:cs="Arial"/>
          <w:sz w:val="24"/>
          <w:szCs w:val="24"/>
        </w:rPr>
      </w:pPr>
    </w:p>
    <w:p w:rsidR="00811EF0"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a.</w:t>
      </w:r>
      <w:r>
        <w:rPr>
          <w:rFonts w:ascii="Arial" w:hAnsi="Arial" w:cs="Arial"/>
          <w:sz w:val="24"/>
          <w:szCs w:val="24"/>
        </w:rPr>
        <w:tab/>
        <w:t>During the initial response to events, the assigned senior resident inspector (SRI) or the inspector acting in this capacity is in charge of all other NRC inspectors.  These inspectors will take their direction from the SRI.</w:t>
      </w:r>
    </w:p>
    <w:p w:rsidR="00811EF0"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b.</w:t>
      </w:r>
      <w:r>
        <w:rPr>
          <w:rFonts w:ascii="Arial" w:hAnsi="Arial" w:cs="Arial"/>
          <w:sz w:val="24"/>
          <w:szCs w:val="24"/>
        </w:rPr>
        <w:tab/>
        <w:t>The number of inspectors in the control room at any given time should be the minimum number needed to accomplish the agency's work.  Typically there should be only one inspector in the control room during an event, unless special circumstances warrant additional inspectors.  If several inspectors or other NRC personnel are in the control room during an event, the SRI or resident inspector will be in charge of them and will determine and communicate to the other inspectors and personnel what, if any, assistance is needed.</w:t>
      </w:r>
    </w:p>
    <w:p w:rsidR="00811EF0"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Pr>
          <w:rFonts w:ascii="Arial" w:hAnsi="Arial" w:cs="Arial"/>
          <w:sz w:val="24"/>
          <w:szCs w:val="24"/>
        </w:rPr>
        <w:t>c.</w:t>
      </w:r>
      <w:r>
        <w:rPr>
          <w:rFonts w:ascii="Arial" w:hAnsi="Arial" w:cs="Arial"/>
          <w:sz w:val="24"/>
          <w:szCs w:val="24"/>
        </w:rPr>
        <w:tab/>
        <w:t xml:space="preserve">Inspectors will adhere to the licensee’s established administrative policies regarding entry into the restricted or "at the controls" area of the control room.  For example, the inspector may need to ask the control room SRO or RO for </w:t>
      </w:r>
      <w:r>
        <w:rPr>
          <w:rFonts w:ascii="Arial" w:hAnsi="Arial" w:cs="Arial"/>
          <w:sz w:val="24"/>
          <w:szCs w:val="24"/>
        </w:rPr>
        <w:lastRenderedPageBreak/>
        <w:t xml:space="preserve">permission to enter the restricted area.  Under no circumstances should </w:t>
      </w:r>
      <w:r w:rsidRPr="00E803CF">
        <w:rPr>
          <w:rFonts w:ascii="Arial" w:hAnsi="Arial" w:cs="Arial"/>
          <w:sz w:val="24"/>
          <w:szCs w:val="24"/>
        </w:rPr>
        <w:t>the</w:t>
      </w:r>
      <w:r w:rsidR="00E803CF" w:rsidRPr="00E803CF">
        <w:rPr>
          <w:rFonts w:ascii="Arial" w:hAnsi="Arial" w:cs="Arial"/>
          <w:sz w:val="24"/>
          <w:szCs w:val="24"/>
        </w:rPr>
        <w:t xml:space="preserve"> </w:t>
      </w:r>
      <w:r w:rsidRPr="00E803CF">
        <w:rPr>
          <w:rFonts w:ascii="Arial" w:hAnsi="Arial" w:cs="Arial"/>
          <w:sz w:val="24"/>
          <w:szCs w:val="24"/>
        </w:rPr>
        <w:t>inspector demand entry into the restricted area.  If such entry is denied, the inspector should escalate the request to the licensee’s management and inform NRC management of the problem.  For general access to the control room, the licensee's policy should recognize that inspector access will be unannounced.  Inspectors who do not routinely enter the control room should identity themselves to the operators when they enter the control room.</w:t>
      </w: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d.</w:t>
      </w:r>
      <w:r w:rsidRPr="00E803CF">
        <w:rPr>
          <w:rFonts w:ascii="Arial" w:hAnsi="Arial" w:cs="Arial"/>
          <w:sz w:val="24"/>
          <w:szCs w:val="24"/>
        </w:rPr>
        <w:tab/>
        <w:t>While observing ongoing activities in the control room, the inspector should be in a location which is out of the way of operators and does not obstruct their view of the reactor controls and instrumentation, yet the location provides the inspector with a broad view of the control room.  An acceptable location outside the restricted "at the controls" area is preferable.  It is recognized that short amounts of time in the restricted area may be necessary at appropriate stable time periods to verify significant parameters.</w:t>
      </w: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e.</w:t>
      </w:r>
      <w:r w:rsidRPr="00E803CF">
        <w:rPr>
          <w:rFonts w:ascii="Arial" w:hAnsi="Arial" w:cs="Arial"/>
          <w:sz w:val="24"/>
          <w:szCs w:val="24"/>
        </w:rPr>
        <w:tab/>
        <w:t>Operators should not be interrupted, questioned or otherwise distracted from performing their duties while responding to an event or while performing other duties where their attention must be focused on the task at hand.  Also, inspectors should not interfere, interrupt, or otherwise disturb communications between operators and communications between operators and their supervision.</w:t>
      </w: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f.</w:t>
      </w:r>
      <w:r w:rsidRPr="00E803CF">
        <w:rPr>
          <w:rFonts w:ascii="Arial" w:hAnsi="Arial" w:cs="Arial"/>
          <w:sz w:val="24"/>
          <w:szCs w:val="24"/>
        </w:rPr>
        <w:tab/>
        <w:t>If an inspector identifies a significant problem or question about plant or operator safety that needs to be addressed in an urgent manner, then the inspector should discuss it quickly and quietly at a time when it will not interrupt ongoing operator actions.  This discussion should be held with the shift supervisor or emergency response manager. However, it may be appropriate to interrupt the operator if the inspector feels that an operator action may endanger plant personnel or the plant.  Inspectors should hold their non-urgent questions for a more appropriate time.</w:t>
      </w: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g.</w:t>
      </w:r>
      <w:r w:rsidRPr="00E803CF">
        <w:rPr>
          <w:rFonts w:ascii="Arial" w:hAnsi="Arial" w:cs="Arial"/>
          <w:sz w:val="24"/>
          <w:szCs w:val="24"/>
        </w:rPr>
        <w:tab/>
        <w:t>NRC personnel communicating with off-site organizations should generally do so from outside of the control room.  Communication is possible from the NRC phone in the TSC or other phones outside the control room that have been agreed to with the licensee.  It is acceptable for the inspector to make a phone call from the control room provided the licensee agrees to the use of the phone and the phone conversation will not disrupt control room activities.</w:t>
      </w: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h.</w:t>
      </w:r>
      <w:r w:rsidRPr="00E803CF">
        <w:rPr>
          <w:rFonts w:ascii="Arial" w:hAnsi="Arial" w:cs="Arial"/>
          <w:sz w:val="24"/>
          <w:szCs w:val="24"/>
        </w:rPr>
        <w:tab/>
        <w:t>Because of the authoritative role of the NRC, licensees listen carefully to inspectors and may interpret statements, side remarks, or observations as directives or requirements.  Consequently, open, clear, and direct communications between inspectors and licensees are particularly important during events.</w:t>
      </w:r>
    </w:p>
    <w:p w:rsidR="00811EF0" w:rsidRPr="00E803CF" w:rsidRDefault="00811EF0" w:rsidP="00BA75CD">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E803CF">
      <w:pPr>
        <w:jc w:val="both"/>
        <w:rPr>
          <w:rFonts w:ascii="Arial" w:hAnsi="Arial" w:cs="Arial"/>
          <w:sz w:val="24"/>
          <w:szCs w:val="24"/>
        </w:rPr>
      </w:pPr>
    </w:p>
    <w:p w:rsidR="00811EF0" w:rsidRPr="00E803CF" w:rsidRDefault="00811EF0" w:rsidP="00E803CF">
      <w:pPr>
        <w:keepNext/>
        <w:keepLines/>
        <w:tabs>
          <w:tab w:val="left" w:pos="720"/>
        </w:tabs>
        <w:ind w:left="835" w:hanging="835"/>
        <w:jc w:val="both"/>
        <w:rPr>
          <w:rFonts w:ascii="Arial" w:hAnsi="Arial" w:cs="Arial"/>
          <w:sz w:val="24"/>
          <w:szCs w:val="24"/>
        </w:rPr>
      </w:pPr>
      <w:r w:rsidRPr="00E803CF">
        <w:rPr>
          <w:rFonts w:ascii="Arial" w:hAnsi="Arial" w:cs="Arial"/>
          <w:sz w:val="24"/>
          <w:szCs w:val="24"/>
        </w:rPr>
        <w:lastRenderedPageBreak/>
        <w:t>II.</w:t>
      </w:r>
      <w:r w:rsidRPr="00E803CF">
        <w:rPr>
          <w:rFonts w:ascii="Arial" w:hAnsi="Arial" w:cs="Arial"/>
          <w:sz w:val="24"/>
          <w:szCs w:val="24"/>
        </w:rPr>
        <w:tab/>
        <w:t xml:space="preserve">Conference Calls </w:t>
      </w:r>
      <w:proofErr w:type="gramStart"/>
      <w:r w:rsidRPr="00E803CF">
        <w:rPr>
          <w:rFonts w:ascii="Arial" w:hAnsi="Arial" w:cs="Arial"/>
          <w:sz w:val="24"/>
          <w:szCs w:val="24"/>
        </w:rPr>
        <w:t>With</w:t>
      </w:r>
      <w:proofErr w:type="gramEnd"/>
      <w:r w:rsidRPr="00E803CF">
        <w:rPr>
          <w:rFonts w:ascii="Arial" w:hAnsi="Arial" w:cs="Arial"/>
          <w:sz w:val="24"/>
          <w:szCs w:val="24"/>
        </w:rPr>
        <w:t xml:space="preserve"> Licensees During an Ongoing Event</w:t>
      </w:r>
    </w:p>
    <w:p w:rsidR="00811EF0" w:rsidRPr="00E803CF" w:rsidRDefault="00811EF0" w:rsidP="00E803CF">
      <w:pPr>
        <w:keepNext/>
        <w:jc w:val="both"/>
        <w:rPr>
          <w:rFonts w:ascii="Arial" w:hAnsi="Arial" w:cs="Arial"/>
          <w:sz w:val="24"/>
          <w:szCs w:val="24"/>
        </w:rPr>
      </w:pPr>
    </w:p>
    <w:p w:rsidR="00811EF0" w:rsidRPr="00E803CF" w:rsidRDefault="00811EF0" w:rsidP="00E803CF">
      <w:pPr>
        <w:jc w:val="both"/>
        <w:rPr>
          <w:rFonts w:ascii="Arial" w:hAnsi="Arial" w:cs="Arial"/>
          <w:sz w:val="24"/>
          <w:szCs w:val="24"/>
        </w:rPr>
      </w:pPr>
      <w:r w:rsidRPr="00E803CF">
        <w:rPr>
          <w:rFonts w:ascii="Arial" w:hAnsi="Arial" w:cs="Arial"/>
          <w:sz w:val="24"/>
          <w:szCs w:val="24"/>
        </w:rPr>
        <w:t>When initially responding to an event, the NRC is dependent upon information provided by licensees and inspectors at the plant (typically resident inspectors).  This information is used for initially assessing events and making decisions about how to respond to the event.  The NRC typically gets this initial information from licensees through their notification to the NRC Operations Center pursuant to 10</w:t>
      </w:r>
      <w:r w:rsidR="000F2726" w:rsidRPr="009527D9">
        <w:rPr>
          <w:rFonts w:ascii="Arial" w:hAnsi="Arial" w:cs="Arial"/>
          <w:sz w:val="24"/>
          <w:szCs w:val="24"/>
        </w:rPr>
        <w:t> </w:t>
      </w:r>
      <w:r w:rsidRPr="00E803CF">
        <w:rPr>
          <w:rFonts w:ascii="Arial" w:hAnsi="Arial" w:cs="Arial"/>
          <w:sz w:val="24"/>
          <w:szCs w:val="24"/>
        </w:rPr>
        <w:t>CFR</w:t>
      </w:r>
      <w:r w:rsidR="000F2726" w:rsidRPr="009527D9">
        <w:rPr>
          <w:rFonts w:ascii="Arial" w:hAnsi="Arial" w:cs="Arial"/>
          <w:sz w:val="24"/>
          <w:szCs w:val="24"/>
        </w:rPr>
        <w:t> </w:t>
      </w:r>
      <w:r w:rsidRPr="00E803CF">
        <w:rPr>
          <w:rFonts w:ascii="Arial" w:hAnsi="Arial" w:cs="Arial"/>
          <w:sz w:val="24"/>
          <w:szCs w:val="24"/>
        </w:rPr>
        <w:t>50.72 or from conference calls between the NRC staff and the licensee.  The NRC values conference calls as an efficient method of obtaining accurate and timely information.  Such calls promote a mutual understanding of the facts and any concerns.</w:t>
      </w:r>
    </w:p>
    <w:p w:rsidR="00811EF0" w:rsidRPr="00E803CF" w:rsidRDefault="00811EF0" w:rsidP="00E803CF">
      <w:pPr>
        <w:jc w:val="both"/>
        <w:rPr>
          <w:rFonts w:ascii="Arial" w:hAnsi="Arial" w:cs="Arial"/>
          <w:sz w:val="24"/>
          <w:szCs w:val="24"/>
        </w:rPr>
      </w:pPr>
      <w:r w:rsidRPr="00E803CF">
        <w:rPr>
          <w:rFonts w:ascii="Arial" w:hAnsi="Arial" w:cs="Arial"/>
          <w:sz w:val="24"/>
          <w:szCs w:val="24"/>
        </w:rPr>
        <w:t>Caution is needed in scheduling and conducting conference calls when the calls are held during an ongoing event or situations where heightened licensee attention is being directed to a plant evolution.  While information obtained in a conference call is extremely valuable to the NRC's overall understanding of a plant event, the overriding goal is that the call will not interfere or detract from the licensee's ability to safely operate the plant.  The following guidance should be used for conducting conference calls with licenses during abnormal plant conditions.  Examples of abnormal plant conditions would be the declaration of a Notification of Unusual Event (NOUE) or the use of an emergency operating procedure (EOP).</w:t>
      </w:r>
    </w:p>
    <w:p w:rsidR="00811EF0" w:rsidRPr="00E803CF" w:rsidRDefault="00811EF0" w:rsidP="00E803CF">
      <w:pPr>
        <w:jc w:val="both"/>
        <w:rPr>
          <w:rFonts w:ascii="Arial" w:hAnsi="Arial" w:cs="Arial"/>
          <w:sz w:val="24"/>
          <w:szCs w:val="24"/>
        </w:rPr>
      </w:pP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a.</w:t>
      </w:r>
      <w:r w:rsidRPr="00E803CF">
        <w:rPr>
          <w:rFonts w:ascii="Arial" w:hAnsi="Arial" w:cs="Arial"/>
          <w:sz w:val="24"/>
          <w:szCs w:val="24"/>
        </w:rPr>
        <w:tab/>
        <w:t>NRC management should decide whether a conference call with the licensee is needed and if conducting a conference call is appropriate at that particular time.  NRC management may want to discuss with senior licensee management the possibility of conducting a conference call.  The stability of the plant is the primary factor in deciding on a conference call.  Other factors to be considered in this decision include: the current level of NRC staff understanding and information available for the event; the safety significance of the event; the complexity of the event; and the current level of licensee activity in mitigating the event.</w:t>
      </w: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b.</w:t>
      </w:r>
      <w:r w:rsidRPr="00E803CF">
        <w:rPr>
          <w:rFonts w:ascii="Arial" w:hAnsi="Arial" w:cs="Arial"/>
          <w:sz w:val="24"/>
          <w:szCs w:val="24"/>
        </w:rPr>
        <w:tab/>
        <w:t>Generally the licensee should be informed of the NRC's desire to have a conference call by the senior resident inspector or resident inspector if they are available.  The licensee must be included in deciding the most appropriate time for the call so that the call does not interfere with plant response activities.  Also the licensee should decide which individuals from their staff will participate in the call.</w:t>
      </w: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ab/>
      </w:r>
      <w:r w:rsidRPr="00E803CF">
        <w:rPr>
          <w:rFonts w:ascii="Arial" w:hAnsi="Arial" w:cs="Arial"/>
          <w:sz w:val="24"/>
          <w:szCs w:val="24"/>
        </w:rPr>
        <w:tab/>
        <w:t>When requesting the conference call, the licensee must be clearly informed of the NRC's desire that the conference call not interfere with their response to plant conditions and that delaying the call is a valid option for them.</w:t>
      </w: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t>c.</w:t>
      </w:r>
      <w:r w:rsidRPr="00E803CF">
        <w:rPr>
          <w:rFonts w:ascii="Arial" w:hAnsi="Arial" w:cs="Arial"/>
          <w:sz w:val="24"/>
          <w:szCs w:val="24"/>
        </w:rPr>
        <w:tab/>
        <w:t>NRC technical staff and management with the right background should participate in the conference call to ensure proper questioning and understanding of the event and associated issues.  The senior NRC manager on the call should identify his/her self and is responsible for ensuring that the conference call discussions are properly focused on important issues and that side issues are discussed at another time.</w:t>
      </w: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p>
    <w:p w:rsidR="00811EF0" w:rsidRPr="00E803CF" w:rsidRDefault="00811EF0" w:rsidP="00253DDE">
      <w:pPr>
        <w:tabs>
          <w:tab w:val="left" w:pos="274"/>
          <w:tab w:val="left" w:pos="806"/>
          <w:tab w:val="left" w:pos="1440"/>
          <w:tab w:val="left" w:pos="2074"/>
          <w:tab w:val="left" w:pos="2707"/>
        </w:tabs>
        <w:ind w:left="807" w:hanging="533"/>
        <w:jc w:val="both"/>
        <w:rPr>
          <w:rFonts w:ascii="Arial" w:hAnsi="Arial" w:cs="Arial"/>
          <w:sz w:val="24"/>
          <w:szCs w:val="24"/>
        </w:rPr>
      </w:pPr>
      <w:r w:rsidRPr="00E803CF">
        <w:rPr>
          <w:rFonts w:ascii="Arial" w:hAnsi="Arial" w:cs="Arial"/>
          <w:sz w:val="24"/>
          <w:szCs w:val="24"/>
        </w:rPr>
        <w:lastRenderedPageBreak/>
        <w:t>d.</w:t>
      </w:r>
      <w:r w:rsidRPr="00E803CF">
        <w:rPr>
          <w:rFonts w:ascii="Arial" w:hAnsi="Arial" w:cs="Arial"/>
          <w:sz w:val="24"/>
          <w:szCs w:val="24"/>
        </w:rPr>
        <w:tab/>
        <w:t>If time allows, an agenda for the conference call should be developed to ensure the call remains properly focused.  The licensee should be informed of the proposed discussion topics and planned NRC participants to allow the licensee to prepare for the call.</w:t>
      </w:r>
    </w:p>
    <w:p w:rsidR="00811EF0" w:rsidRPr="00230BF1" w:rsidRDefault="00811EF0" w:rsidP="00230BF1">
      <w:pPr>
        <w:tabs>
          <w:tab w:val="left" w:pos="274"/>
          <w:tab w:val="left" w:pos="806"/>
          <w:tab w:val="left" w:pos="1440"/>
          <w:tab w:val="left" w:pos="2074"/>
          <w:tab w:val="left" w:pos="2707"/>
        </w:tabs>
        <w:ind w:left="807" w:hanging="533"/>
        <w:jc w:val="both"/>
        <w:rPr>
          <w:rFonts w:ascii="Arial" w:hAnsi="Arial" w:cs="Arial"/>
          <w:sz w:val="24"/>
          <w:szCs w:val="24"/>
        </w:rPr>
      </w:pPr>
    </w:p>
    <w:p w:rsidR="00253DDE" w:rsidRDefault="00811EF0" w:rsidP="000A5D61">
      <w:pPr>
        <w:numPr>
          <w:ilvl w:val="0"/>
          <w:numId w:val="1"/>
        </w:numPr>
        <w:tabs>
          <w:tab w:val="left" w:pos="274"/>
          <w:tab w:val="left" w:pos="806"/>
          <w:tab w:val="left" w:pos="1440"/>
          <w:tab w:val="left" w:pos="2074"/>
          <w:tab w:val="left" w:pos="2707"/>
        </w:tabs>
        <w:ind w:left="807" w:hanging="533"/>
        <w:jc w:val="both"/>
        <w:rPr>
          <w:rFonts w:ascii="Arial" w:hAnsi="Arial" w:cs="Arial"/>
          <w:sz w:val="24"/>
          <w:szCs w:val="24"/>
        </w:rPr>
      </w:pPr>
      <w:r w:rsidRPr="00253DDE">
        <w:rPr>
          <w:rFonts w:ascii="Arial" w:hAnsi="Arial" w:cs="Arial"/>
          <w:sz w:val="24"/>
          <w:szCs w:val="24"/>
        </w:rPr>
        <w:t>Any follow-up actions resulting from the conference call should be summarized at the end of the call by an NRC manager to ensure t</w:t>
      </w:r>
      <w:r w:rsidR="00253DDE">
        <w:rPr>
          <w:rFonts w:ascii="Arial" w:hAnsi="Arial" w:cs="Arial"/>
          <w:sz w:val="24"/>
          <w:szCs w:val="24"/>
        </w:rPr>
        <w:t xml:space="preserve">he licensee clearly understands </w:t>
      </w:r>
      <w:r w:rsidRPr="00253DDE">
        <w:rPr>
          <w:rFonts w:ascii="Arial" w:hAnsi="Arial" w:cs="Arial"/>
          <w:sz w:val="24"/>
          <w:szCs w:val="24"/>
        </w:rPr>
        <w:t>and agrees with the actions.</w:t>
      </w:r>
    </w:p>
    <w:p w:rsidR="000A5D61" w:rsidRDefault="000A5D61" w:rsidP="000A5D61">
      <w:pPr>
        <w:numPr>
          <w:ilvl w:val="0"/>
          <w:numId w:val="1"/>
        </w:numPr>
        <w:tabs>
          <w:tab w:val="left" w:pos="274"/>
          <w:tab w:val="left" w:pos="806"/>
          <w:tab w:val="left" w:pos="1440"/>
          <w:tab w:val="left" w:pos="2074"/>
          <w:tab w:val="left" w:pos="2707"/>
        </w:tabs>
        <w:ind w:left="807" w:hanging="533"/>
        <w:jc w:val="both"/>
        <w:rPr>
          <w:rFonts w:ascii="Arial" w:hAnsi="Arial" w:cs="Arial"/>
          <w:sz w:val="24"/>
          <w:szCs w:val="24"/>
        </w:rPr>
        <w:sectPr w:rsidR="000A5D61" w:rsidSect="006F786E">
          <w:footerReference w:type="default" r:id="rId22"/>
          <w:pgSz w:w="12240" w:h="15840"/>
          <w:pgMar w:top="1080" w:right="1440" w:bottom="1440" w:left="1440" w:header="1080" w:footer="720" w:gutter="0"/>
          <w:pgNumType w:start="1"/>
          <w:cols w:space="720"/>
          <w:docGrid w:linePitch="272"/>
        </w:sectPr>
      </w:pPr>
    </w:p>
    <w:p w:rsidR="00F617F3" w:rsidRPr="00A43A18" w:rsidRDefault="002C73F2" w:rsidP="00F617F3">
      <w:pPr>
        <w:jc w:val="center"/>
        <w:rPr>
          <w:ins w:id="235" w:author="Author" w:date="2011-04-04T13:31:00Z"/>
          <w:rFonts w:ascii="Arial" w:hAnsi="Arial" w:cs="Arial"/>
          <w:sz w:val="24"/>
          <w:szCs w:val="24"/>
        </w:rPr>
      </w:pPr>
      <w:ins w:id="236" w:author="Author" w:date="2011-04-04T13:31:00Z">
        <w:r w:rsidRPr="00A43A18">
          <w:rPr>
            <w:rFonts w:ascii="Arial" w:hAnsi="Arial" w:cs="Arial"/>
            <w:sz w:val="24"/>
            <w:szCs w:val="24"/>
            <w:lang w:val="en-CA"/>
          </w:rPr>
          <w:lastRenderedPageBreak/>
          <w:fldChar w:fldCharType="begin"/>
        </w:r>
        <w:r w:rsidR="00F617F3" w:rsidRPr="00A43A18">
          <w:rPr>
            <w:rFonts w:ascii="Arial" w:hAnsi="Arial" w:cs="Arial"/>
            <w:sz w:val="24"/>
            <w:szCs w:val="24"/>
            <w:lang w:val="en-CA"/>
          </w:rPr>
          <w:instrText xml:space="preserve"> SEQ CHAPTER \h \r 1</w:instrText>
        </w:r>
        <w:r w:rsidRPr="00A43A18">
          <w:rPr>
            <w:rFonts w:ascii="Arial" w:hAnsi="Arial" w:cs="Arial"/>
            <w:sz w:val="24"/>
            <w:szCs w:val="24"/>
            <w:lang w:val="en-CA"/>
          </w:rPr>
          <w:fldChar w:fldCharType="end"/>
        </w:r>
        <w:r w:rsidR="00F617F3" w:rsidRPr="00A43A18">
          <w:rPr>
            <w:rFonts w:ascii="Arial" w:hAnsi="Arial" w:cs="Arial"/>
            <w:sz w:val="24"/>
            <w:szCs w:val="24"/>
          </w:rPr>
          <w:t xml:space="preserve">Appendix </w:t>
        </w:r>
      </w:ins>
      <w:ins w:id="237" w:author="Author" w:date="2011-04-04T13:37:00Z">
        <w:r w:rsidR="00F617F3" w:rsidRPr="00A43A18">
          <w:rPr>
            <w:rFonts w:ascii="Arial" w:hAnsi="Arial" w:cs="Arial"/>
            <w:sz w:val="24"/>
            <w:szCs w:val="24"/>
          </w:rPr>
          <w:t>C</w:t>
        </w:r>
      </w:ins>
    </w:p>
    <w:p w:rsidR="00F617F3" w:rsidRPr="00A43A18" w:rsidRDefault="00F617F3" w:rsidP="00F617F3">
      <w:pPr>
        <w:rPr>
          <w:ins w:id="238" w:author="Author" w:date="2011-04-04T13:31:00Z"/>
          <w:rFonts w:ascii="Arial" w:hAnsi="Arial" w:cs="Arial"/>
          <w:sz w:val="24"/>
          <w:szCs w:val="24"/>
        </w:rPr>
      </w:pPr>
    </w:p>
    <w:p w:rsidR="00F617F3" w:rsidRPr="00A43A18" w:rsidRDefault="00F617F3" w:rsidP="00F617F3">
      <w:pPr>
        <w:jc w:val="center"/>
        <w:rPr>
          <w:ins w:id="239" w:author="Author" w:date="2011-04-04T13:38:00Z"/>
          <w:rFonts w:ascii="Arial" w:hAnsi="Arial" w:cs="Arial"/>
          <w:sz w:val="24"/>
          <w:szCs w:val="24"/>
        </w:rPr>
      </w:pPr>
      <w:ins w:id="240" w:author="Author" w:date="2011-04-04T13:37:00Z">
        <w:r w:rsidRPr="00A43A18">
          <w:rPr>
            <w:rFonts w:ascii="Arial" w:hAnsi="Arial" w:cs="Arial"/>
            <w:sz w:val="24"/>
            <w:szCs w:val="24"/>
          </w:rPr>
          <w:t>PLANT RESPONSE AND EVENT FOLLOW-UP</w:t>
        </w:r>
      </w:ins>
    </w:p>
    <w:p w:rsidR="00DC590C" w:rsidRPr="00A43A18" w:rsidRDefault="00DC590C" w:rsidP="00DC590C">
      <w:pPr>
        <w:rPr>
          <w:ins w:id="241" w:author="Author" w:date="2011-04-04T13:38:00Z"/>
          <w:rFonts w:ascii="Arial" w:hAnsi="Arial" w:cs="Arial"/>
          <w:sz w:val="24"/>
          <w:szCs w:val="24"/>
        </w:rPr>
      </w:pPr>
    </w:p>
    <w:p w:rsidR="00F617F3" w:rsidRPr="00A43A18" w:rsidRDefault="00F617F3" w:rsidP="0067151E">
      <w:pPr>
        <w:tabs>
          <w:tab w:val="left" w:pos="720"/>
        </w:tabs>
        <w:rPr>
          <w:ins w:id="242" w:author="Author" w:date="2011-04-04T13:31:00Z"/>
          <w:rFonts w:ascii="Arial" w:hAnsi="Arial" w:cs="Arial"/>
          <w:sz w:val="24"/>
          <w:szCs w:val="24"/>
        </w:rPr>
      </w:pPr>
      <w:ins w:id="243" w:author="Author" w:date="2011-04-04T13:39:00Z">
        <w:r w:rsidRPr="00A43A18">
          <w:rPr>
            <w:rFonts w:ascii="Arial" w:hAnsi="Arial" w:cs="Arial"/>
            <w:sz w:val="24"/>
            <w:szCs w:val="24"/>
          </w:rPr>
          <w:t>I.</w:t>
        </w:r>
      </w:ins>
      <w:ins w:id="244" w:author="Author" w:date="2011-04-08T10:28:00Z">
        <w:r w:rsidR="0067151E" w:rsidRPr="00A43A18">
          <w:rPr>
            <w:rFonts w:ascii="Arial" w:hAnsi="Arial" w:cs="Arial"/>
            <w:sz w:val="24"/>
            <w:szCs w:val="24"/>
          </w:rPr>
          <w:tab/>
        </w:r>
      </w:ins>
      <w:ins w:id="245" w:author="Author" w:date="2011-04-04T13:31:00Z">
        <w:r w:rsidR="00DC590C" w:rsidRPr="00A43A18">
          <w:rPr>
            <w:rFonts w:ascii="Arial" w:hAnsi="Arial" w:cs="Arial"/>
            <w:sz w:val="24"/>
            <w:szCs w:val="24"/>
          </w:rPr>
          <w:t>Basis for Actions Specified in Each Checklist Section</w:t>
        </w:r>
      </w:ins>
    </w:p>
    <w:p w:rsidR="00F617F3" w:rsidRPr="00A43A18" w:rsidRDefault="00F617F3" w:rsidP="00F617F3">
      <w:pPr>
        <w:rPr>
          <w:ins w:id="246" w:author="Author" w:date="2011-04-04T13:31:00Z"/>
          <w:rFonts w:ascii="Arial" w:hAnsi="Arial" w:cs="Arial"/>
          <w:b/>
          <w:sz w:val="24"/>
          <w:szCs w:val="24"/>
        </w:rPr>
      </w:pPr>
    </w:p>
    <w:p w:rsidR="00DC590C" w:rsidRPr="00A43A18" w:rsidRDefault="00DC590C" w:rsidP="00DC590C">
      <w:pPr>
        <w:pStyle w:val="ListParagraph"/>
        <w:numPr>
          <w:ilvl w:val="0"/>
          <w:numId w:val="8"/>
        </w:numPr>
        <w:rPr>
          <w:ins w:id="247" w:author="Author" w:date="2011-04-04T13:31:00Z"/>
          <w:rFonts w:ascii="Arial" w:hAnsi="Arial" w:cs="Arial"/>
          <w:sz w:val="24"/>
          <w:szCs w:val="24"/>
          <w:u w:val="single"/>
        </w:rPr>
      </w:pPr>
      <w:ins w:id="248" w:author="Author" w:date="2011-04-04T13:31:00Z">
        <w:r w:rsidRPr="00A43A18">
          <w:rPr>
            <w:rFonts w:ascii="Arial" w:hAnsi="Arial" w:cs="Arial"/>
            <w:sz w:val="24"/>
            <w:szCs w:val="24"/>
            <w:u w:val="single"/>
          </w:rPr>
          <w:t>Immediate Actions</w:t>
        </w:r>
      </w:ins>
    </w:p>
    <w:p w:rsidR="00F617F3" w:rsidRPr="00A43A18" w:rsidRDefault="00DC590C" w:rsidP="00F617F3">
      <w:pPr>
        <w:numPr>
          <w:ilvl w:val="0"/>
          <w:numId w:val="6"/>
        </w:numPr>
        <w:autoSpaceDE/>
        <w:autoSpaceDN/>
        <w:adjustRightInd/>
        <w:rPr>
          <w:ins w:id="249" w:author="Author" w:date="2011-04-04T13:31:00Z"/>
          <w:rFonts w:ascii="Arial" w:hAnsi="Arial" w:cs="Arial"/>
          <w:sz w:val="24"/>
          <w:szCs w:val="24"/>
        </w:rPr>
      </w:pPr>
      <w:ins w:id="250" w:author="Author" w:date="2011-04-04T13:31:00Z">
        <w:r w:rsidRPr="00A43A18">
          <w:rPr>
            <w:rFonts w:ascii="Arial" w:hAnsi="Arial" w:cs="Arial"/>
            <w:sz w:val="24"/>
            <w:szCs w:val="24"/>
          </w:rPr>
          <w:t>Intended to provide NRC management sufficient information to assess plant stability and make decisions regarding initial agency response without overwhelming the on-site inspector with information requests.</w:t>
        </w:r>
      </w:ins>
    </w:p>
    <w:p w:rsidR="00F617F3" w:rsidRPr="00A43A18" w:rsidRDefault="00DC590C" w:rsidP="00F617F3">
      <w:pPr>
        <w:numPr>
          <w:ilvl w:val="0"/>
          <w:numId w:val="6"/>
        </w:numPr>
        <w:autoSpaceDE/>
        <w:autoSpaceDN/>
        <w:adjustRightInd/>
        <w:rPr>
          <w:ins w:id="251" w:author="Author" w:date="2011-04-04T13:31:00Z"/>
          <w:rFonts w:ascii="Arial" w:hAnsi="Arial" w:cs="Arial"/>
          <w:sz w:val="24"/>
          <w:szCs w:val="24"/>
        </w:rPr>
      </w:pPr>
      <w:ins w:id="252" w:author="Author" w:date="2011-04-04T13:31:00Z">
        <w:r w:rsidRPr="00A43A18">
          <w:rPr>
            <w:rFonts w:ascii="Arial" w:hAnsi="Arial" w:cs="Arial"/>
            <w:sz w:val="24"/>
            <w:szCs w:val="24"/>
          </w:rPr>
          <w:t>Based on conditions monitored by operators when implementing emergency operating procedures.</w:t>
        </w:r>
      </w:ins>
    </w:p>
    <w:p w:rsidR="00F617F3" w:rsidRPr="00A43A18" w:rsidRDefault="00DC590C" w:rsidP="00F617F3">
      <w:pPr>
        <w:numPr>
          <w:ilvl w:val="0"/>
          <w:numId w:val="6"/>
        </w:numPr>
        <w:autoSpaceDE/>
        <w:autoSpaceDN/>
        <w:adjustRightInd/>
        <w:rPr>
          <w:ins w:id="253" w:author="Author" w:date="2011-04-04T13:31:00Z"/>
          <w:rFonts w:ascii="Arial" w:hAnsi="Arial" w:cs="Arial"/>
          <w:sz w:val="24"/>
          <w:szCs w:val="24"/>
        </w:rPr>
      </w:pPr>
      <w:ins w:id="254" w:author="Author" w:date="2011-04-04T13:31:00Z">
        <w:r w:rsidRPr="00A43A18">
          <w:rPr>
            <w:rFonts w:ascii="Arial" w:hAnsi="Arial" w:cs="Arial"/>
            <w:sz w:val="24"/>
            <w:szCs w:val="24"/>
          </w:rPr>
          <w:t>In most cases, can be easily collected over the phone by an off-site inspector or collected and independently verified by an on-site inspector in less than 15 minutes.</w:t>
        </w:r>
      </w:ins>
    </w:p>
    <w:p w:rsidR="00F617F3" w:rsidRPr="00A43A18" w:rsidRDefault="00F617F3" w:rsidP="00F617F3">
      <w:pPr>
        <w:rPr>
          <w:ins w:id="255" w:author="Author" w:date="2011-04-04T13:31:00Z"/>
          <w:rFonts w:ascii="Arial" w:hAnsi="Arial" w:cs="Arial"/>
          <w:sz w:val="24"/>
          <w:szCs w:val="24"/>
        </w:rPr>
      </w:pPr>
    </w:p>
    <w:p w:rsidR="00DC590C" w:rsidRPr="00A43A18" w:rsidRDefault="00F617F3" w:rsidP="00DC590C">
      <w:pPr>
        <w:pStyle w:val="ListParagraph"/>
        <w:numPr>
          <w:ilvl w:val="0"/>
          <w:numId w:val="8"/>
        </w:numPr>
        <w:rPr>
          <w:ins w:id="256" w:author="Author" w:date="2011-04-04T13:31:00Z"/>
          <w:rFonts w:ascii="Arial" w:hAnsi="Arial" w:cs="Arial"/>
          <w:sz w:val="24"/>
          <w:szCs w:val="24"/>
          <w:u w:val="single"/>
        </w:rPr>
      </w:pPr>
      <w:ins w:id="257" w:author="Author" w:date="2011-04-04T13:39:00Z">
        <w:r w:rsidRPr="00A43A18">
          <w:rPr>
            <w:rFonts w:ascii="Arial" w:hAnsi="Arial" w:cs="Arial"/>
            <w:sz w:val="24"/>
            <w:szCs w:val="24"/>
            <w:u w:val="single"/>
          </w:rPr>
          <w:t xml:space="preserve"> </w:t>
        </w:r>
      </w:ins>
      <w:ins w:id="258" w:author="Author" w:date="2011-04-04T13:31:00Z">
        <w:r w:rsidR="00DC590C" w:rsidRPr="00A43A18">
          <w:rPr>
            <w:rFonts w:ascii="Arial" w:hAnsi="Arial" w:cs="Arial"/>
            <w:sz w:val="24"/>
            <w:szCs w:val="24"/>
            <w:u w:val="single"/>
          </w:rPr>
          <w:t>Short Term Considerations</w:t>
        </w:r>
      </w:ins>
    </w:p>
    <w:p w:rsidR="00F617F3" w:rsidRPr="00A43A18" w:rsidRDefault="00DC590C" w:rsidP="00F617F3">
      <w:pPr>
        <w:numPr>
          <w:ilvl w:val="0"/>
          <w:numId w:val="6"/>
        </w:numPr>
        <w:autoSpaceDE/>
        <w:autoSpaceDN/>
        <w:adjustRightInd/>
        <w:rPr>
          <w:ins w:id="259" w:author="Author" w:date="2011-04-04T13:31:00Z"/>
          <w:rFonts w:ascii="Arial" w:hAnsi="Arial" w:cs="Arial"/>
          <w:sz w:val="24"/>
          <w:szCs w:val="24"/>
        </w:rPr>
      </w:pPr>
      <w:ins w:id="260" w:author="Author" w:date="2011-04-04T13:31:00Z">
        <w:r w:rsidRPr="00A43A18">
          <w:rPr>
            <w:rFonts w:ascii="Arial" w:hAnsi="Arial" w:cs="Arial"/>
            <w:sz w:val="24"/>
            <w:szCs w:val="24"/>
          </w:rPr>
          <w:t>Intended to provide NRC management sufficient information to identify potential challenges to plant stability; verify the integrity of the safety barriers and assess radiological impacts.</w:t>
        </w:r>
      </w:ins>
    </w:p>
    <w:p w:rsidR="00F617F3" w:rsidRPr="00A43A18" w:rsidRDefault="00DC590C" w:rsidP="00F617F3">
      <w:pPr>
        <w:numPr>
          <w:ilvl w:val="0"/>
          <w:numId w:val="6"/>
        </w:numPr>
        <w:autoSpaceDE/>
        <w:autoSpaceDN/>
        <w:adjustRightInd/>
        <w:rPr>
          <w:ins w:id="261" w:author="Author" w:date="2011-04-04T13:31:00Z"/>
          <w:rFonts w:ascii="Arial" w:hAnsi="Arial" w:cs="Arial"/>
          <w:sz w:val="24"/>
          <w:szCs w:val="24"/>
        </w:rPr>
      </w:pPr>
      <w:ins w:id="262" w:author="Author" w:date="2011-04-04T13:31:00Z">
        <w:r w:rsidRPr="00A43A18">
          <w:rPr>
            <w:rFonts w:ascii="Arial" w:hAnsi="Arial" w:cs="Arial"/>
            <w:sz w:val="24"/>
            <w:szCs w:val="24"/>
          </w:rPr>
          <w:t>Prompts management and inspector decisions related to communication and coordination.</w:t>
        </w:r>
      </w:ins>
    </w:p>
    <w:p w:rsidR="00F617F3" w:rsidRPr="00A43A18" w:rsidRDefault="00F617F3" w:rsidP="00F617F3">
      <w:pPr>
        <w:rPr>
          <w:ins w:id="263" w:author="Author" w:date="2011-04-04T13:31:00Z"/>
          <w:rFonts w:ascii="Arial" w:hAnsi="Arial" w:cs="Arial"/>
          <w:sz w:val="24"/>
          <w:szCs w:val="24"/>
        </w:rPr>
      </w:pPr>
    </w:p>
    <w:p w:rsidR="00DC590C" w:rsidRPr="00A43A18" w:rsidRDefault="00F617F3" w:rsidP="00DC590C">
      <w:pPr>
        <w:pStyle w:val="ListParagraph"/>
        <w:numPr>
          <w:ilvl w:val="0"/>
          <w:numId w:val="8"/>
        </w:numPr>
        <w:rPr>
          <w:ins w:id="264" w:author="Author" w:date="2011-04-04T13:54:00Z"/>
          <w:rFonts w:ascii="Arial" w:hAnsi="Arial" w:cs="Arial"/>
          <w:sz w:val="24"/>
          <w:szCs w:val="24"/>
          <w:u w:val="single"/>
        </w:rPr>
      </w:pPr>
      <w:ins w:id="265" w:author="Author" w:date="2011-04-04T13:40:00Z">
        <w:r w:rsidRPr="00A43A18">
          <w:rPr>
            <w:rFonts w:ascii="Arial" w:hAnsi="Arial" w:cs="Arial"/>
            <w:sz w:val="24"/>
            <w:szCs w:val="24"/>
            <w:u w:val="single"/>
          </w:rPr>
          <w:t xml:space="preserve"> </w:t>
        </w:r>
      </w:ins>
      <w:ins w:id="266" w:author="Author" w:date="2011-04-04T13:31:00Z">
        <w:r w:rsidR="00DC590C" w:rsidRPr="00A43A18">
          <w:rPr>
            <w:rFonts w:ascii="Arial" w:hAnsi="Arial" w:cs="Arial"/>
            <w:sz w:val="24"/>
            <w:szCs w:val="24"/>
            <w:u w:val="single"/>
          </w:rPr>
          <w:t>Event Follow-up</w:t>
        </w:r>
      </w:ins>
    </w:p>
    <w:p w:rsidR="006F786E" w:rsidRDefault="00DC590C" w:rsidP="00C83152">
      <w:pPr>
        <w:numPr>
          <w:ilvl w:val="0"/>
          <w:numId w:val="6"/>
        </w:numPr>
        <w:autoSpaceDE/>
        <w:autoSpaceDN/>
        <w:adjustRightInd/>
        <w:rPr>
          <w:rFonts w:ascii="Arial" w:hAnsi="Arial" w:cs="Arial"/>
          <w:sz w:val="24"/>
          <w:szCs w:val="24"/>
        </w:rPr>
      </w:pPr>
      <w:ins w:id="267" w:author="Author" w:date="2011-04-04T13:31:00Z">
        <w:r w:rsidRPr="00A43A18">
          <w:rPr>
            <w:rFonts w:ascii="Arial" w:hAnsi="Arial" w:cs="Arial"/>
            <w:sz w:val="24"/>
            <w:szCs w:val="24"/>
          </w:rPr>
          <w:t>Provides a list of post-trip review activities that inspectors are expected to complete when implementing Inspection Procedure 71153, Event Follow-up.</w:t>
        </w:r>
      </w:ins>
    </w:p>
    <w:p w:rsidR="00C83152" w:rsidRDefault="00C83152" w:rsidP="00C83152">
      <w:pPr>
        <w:numPr>
          <w:ilvl w:val="0"/>
          <w:numId w:val="6"/>
        </w:numPr>
        <w:autoSpaceDE/>
        <w:autoSpaceDN/>
        <w:adjustRightInd/>
        <w:rPr>
          <w:ins w:id="268" w:author="Author" w:date="2011-04-08T11:14:00Z"/>
          <w:rFonts w:ascii="Arial" w:hAnsi="Arial" w:cs="Arial"/>
          <w:sz w:val="24"/>
          <w:szCs w:val="24"/>
        </w:rPr>
      </w:pPr>
      <w:ins w:id="269" w:author="Author" w:date="2011-04-08T11:14:00Z">
        <w:r>
          <w:rPr>
            <w:rFonts w:ascii="Arial" w:hAnsi="Arial" w:cs="Arial"/>
            <w:sz w:val="24"/>
            <w:szCs w:val="24"/>
          </w:rPr>
          <w:br w:type="page"/>
        </w:r>
      </w:ins>
    </w:p>
    <w:p w:rsidR="00A43A18" w:rsidRPr="00A43A18" w:rsidRDefault="00A43A18" w:rsidP="00C83152">
      <w:pPr>
        <w:autoSpaceDE/>
        <w:autoSpaceDN/>
        <w:adjustRightInd/>
        <w:jc w:val="center"/>
        <w:rPr>
          <w:ins w:id="270" w:author="Author" w:date="2011-04-08T11:10:00Z"/>
          <w:rFonts w:ascii="Arial" w:hAnsi="Arial" w:cs="Arial"/>
          <w:sz w:val="24"/>
          <w:szCs w:val="24"/>
        </w:rPr>
      </w:pPr>
      <w:ins w:id="271" w:author="Author" w:date="2011-04-08T11:10:00Z">
        <w:r w:rsidRPr="00A43A18">
          <w:rPr>
            <w:rFonts w:ascii="Arial" w:hAnsi="Arial" w:cs="Arial"/>
            <w:sz w:val="24"/>
            <w:szCs w:val="24"/>
          </w:rPr>
          <w:lastRenderedPageBreak/>
          <w:t>Pressurized Water Reactor Plant Transient Response</w:t>
        </w:r>
      </w:ins>
    </w:p>
    <w:p w:rsidR="00A43A18" w:rsidRPr="00C83152" w:rsidRDefault="00A43A18" w:rsidP="00A43A18">
      <w:pPr>
        <w:jc w:val="center"/>
        <w:rPr>
          <w:ins w:id="272" w:author="Author" w:date="2011-04-08T11:14:00Z"/>
          <w:rFonts w:ascii="Arial" w:hAnsi="Arial" w:cs="Arial"/>
          <w:sz w:val="18"/>
          <w:szCs w:val="18"/>
        </w:rPr>
      </w:pPr>
    </w:p>
    <w:p w:rsidR="00C83152" w:rsidRPr="00A50253" w:rsidRDefault="00CF1523" w:rsidP="00C83152">
      <w:pPr>
        <w:rPr>
          <w:ins w:id="273" w:author="Author" w:date="2011-04-08T11:16:00Z"/>
          <w:rFonts w:ascii="Arial" w:hAnsi="Arial" w:cs="Arial"/>
          <w:sz w:val="24"/>
          <w:szCs w:val="24"/>
        </w:rPr>
      </w:pPr>
      <w:ins w:id="274" w:author="Author" w:date="2011-04-04T13:47:00Z">
        <w:r w:rsidRPr="00A50253">
          <w:rPr>
            <w:rFonts w:ascii="Arial" w:hAnsi="Arial" w:cs="Arial"/>
            <w:sz w:val="24"/>
            <w:szCs w:val="24"/>
          </w:rPr>
          <w:t>For each item gather information from the licensee or through direct observation regarding plant conditions (i.e. Rx power - “shutdown,”), control method (“all but three rods inserted”), assessment (i.e. Abnormal), and if the assessment is abnormal what actions are being taken and what procedure is being used?</w:t>
        </w:r>
      </w:ins>
    </w:p>
    <w:tbl>
      <w:tblPr>
        <w:tblStyle w:val="TableGrid"/>
        <w:tblW w:w="9520" w:type="dxa"/>
        <w:tblCellMar>
          <w:top w:w="43" w:type="dxa"/>
          <w:left w:w="115" w:type="dxa"/>
          <w:bottom w:w="43" w:type="dxa"/>
          <w:right w:w="115" w:type="dxa"/>
        </w:tblCellMar>
        <w:tblLook w:val="01E0"/>
      </w:tblPr>
      <w:tblGrid>
        <w:gridCol w:w="3173"/>
        <w:gridCol w:w="3173"/>
        <w:gridCol w:w="3174"/>
      </w:tblGrid>
      <w:tr w:rsidR="00C83152" w:rsidRPr="00A50253" w:rsidTr="00A50253">
        <w:trPr>
          <w:ins w:id="275" w:author="Author" w:date="2011-04-08T11:16:00Z"/>
        </w:trPr>
        <w:tc>
          <w:tcPr>
            <w:tcW w:w="3173" w:type="dxa"/>
            <w:tcBorders>
              <w:bottom w:val="single" w:sz="4" w:space="0" w:color="auto"/>
            </w:tcBorders>
          </w:tcPr>
          <w:p w:rsidR="00C83152" w:rsidRPr="00A50253" w:rsidRDefault="00C83152" w:rsidP="00B312BD">
            <w:pPr>
              <w:rPr>
                <w:ins w:id="276" w:author="Author" w:date="2011-04-08T11:16:00Z"/>
                <w:rFonts w:ascii="Arial" w:hAnsi="Arial" w:cs="Arial"/>
                <w:b/>
                <w:sz w:val="24"/>
                <w:szCs w:val="24"/>
              </w:rPr>
            </w:pPr>
            <w:ins w:id="277" w:author="Author" w:date="2011-04-08T11:16:00Z">
              <w:r w:rsidRPr="00A50253">
                <w:rPr>
                  <w:rFonts w:ascii="Arial" w:hAnsi="Arial" w:cs="Arial"/>
                  <w:b/>
                  <w:sz w:val="24"/>
                  <w:szCs w:val="24"/>
                </w:rPr>
                <w:t>Immediate Actions</w:t>
              </w:r>
            </w:ins>
          </w:p>
        </w:tc>
        <w:tc>
          <w:tcPr>
            <w:tcW w:w="3173" w:type="dxa"/>
            <w:tcBorders>
              <w:bottom w:val="single" w:sz="4" w:space="0" w:color="auto"/>
            </w:tcBorders>
            <w:vAlign w:val="bottom"/>
          </w:tcPr>
          <w:p w:rsidR="00C83152" w:rsidRPr="00A50253" w:rsidRDefault="00C83152" w:rsidP="00B312BD">
            <w:pPr>
              <w:rPr>
                <w:ins w:id="278" w:author="Author" w:date="2011-04-08T11:16:00Z"/>
                <w:rFonts w:ascii="Arial" w:hAnsi="Arial" w:cs="Arial"/>
                <w:b/>
                <w:sz w:val="24"/>
                <w:szCs w:val="24"/>
              </w:rPr>
            </w:pPr>
            <w:ins w:id="279" w:author="Author" w:date="2011-04-08T11:16:00Z">
              <w:r w:rsidRPr="00A50253">
                <w:rPr>
                  <w:rFonts w:ascii="Arial" w:hAnsi="Arial" w:cs="Arial"/>
                  <w:b/>
                  <w:sz w:val="24"/>
                  <w:szCs w:val="24"/>
                </w:rPr>
                <w:t>Event Time:</w:t>
              </w:r>
            </w:ins>
          </w:p>
        </w:tc>
        <w:tc>
          <w:tcPr>
            <w:tcW w:w="3174" w:type="dxa"/>
            <w:tcBorders>
              <w:bottom w:val="single" w:sz="4" w:space="0" w:color="auto"/>
            </w:tcBorders>
            <w:vAlign w:val="bottom"/>
          </w:tcPr>
          <w:p w:rsidR="00C83152" w:rsidRPr="00A50253" w:rsidRDefault="00C83152" w:rsidP="00B312BD">
            <w:pPr>
              <w:rPr>
                <w:ins w:id="280" w:author="Author" w:date="2011-04-08T11:16:00Z"/>
                <w:rFonts w:ascii="Arial" w:hAnsi="Arial" w:cs="Arial"/>
                <w:b/>
                <w:sz w:val="24"/>
                <w:szCs w:val="24"/>
              </w:rPr>
            </w:pPr>
            <w:ins w:id="281" w:author="Author" w:date="2011-04-08T11:16:00Z">
              <w:r w:rsidRPr="00A50253">
                <w:rPr>
                  <w:rFonts w:ascii="Arial" w:hAnsi="Arial" w:cs="Arial"/>
                  <w:b/>
                  <w:sz w:val="24"/>
                  <w:szCs w:val="24"/>
                </w:rPr>
                <w:t>Event Date:</w:t>
              </w:r>
            </w:ins>
          </w:p>
        </w:tc>
      </w:tr>
      <w:tr w:rsidR="00C83152" w:rsidRPr="00A50253" w:rsidTr="00A50253">
        <w:trPr>
          <w:trHeight w:val="667"/>
          <w:ins w:id="282" w:author="Author" w:date="2011-04-08T11:16:00Z"/>
        </w:trPr>
        <w:tc>
          <w:tcPr>
            <w:tcW w:w="9520" w:type="dxa"/>
            <w:gridSpan w:val="3"/>
            <w:tcBorders>
              <w:right w:val="single" w:sz="4" w:space="0" w:color="auto"/>
            </w:tcBorders>
          </w:tcPr>
          <w:p w:rsidR="00C83152" w:rsidRPr="00A50253" w:rsidRDefault="00C83152" w:rsidP="00B312BD">
            <w:pPr>
              <w:rPr>
                <w:ins w:id="283" w:author="Author" w:date="2011-04-08T11:16:00Z"/>
                <w:rFonts w:ascii="Arial" w:hAnsi="Arial" w:cs="Arial"/>
                <w:b/>
                <w:sz w:val="24"/>
                <w:szCs w:val="24"/>
              </w:rPr>
            </w:pPr>
            <w:ins w:id="284" w:author="Author" w:date="2011-04-08T11:16:00Z">
              <w:r w:rsidRPr="00A50253">
                <w:rPr>
                  <w:rFonts w:ascii="Arial" w:hAnsi="Arial" w:cs="Arial"/>
                  <w:b/>
                  <w:sz w:val="24"/>
                  <w:szCs w:val="24"/>
                </w:rPr>
                <w:t>Cause/Description of Transient:</w:t>
              </w:r>
            </w:ins>
          </w:p>
        </w:tc>
      </w:tr>
      <w:tr w:rsidR="00C83152" w:rsidRPr="00A50253" w:rsidTr="00A50253">
        <w:trPr>
          <w:ins w:id="285"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286" w:author="Author" w:date="2011-04-08T11:16:00Z"/>
                <w:rFonts w:ascii="Arial" w:hAnsi="Arial" w:cs="Arial"/>
                <w:sz w:val="24"/>
                <w:szCs w:val="24"/>
              </w:rPr>
            </w:pPr>
            <w:ins w:id="287" w:author="Author" w:date="2011-04-08T11:16:00Z">
              <w:r w:rsidRPr="00A50253">
                <w:rPr>
                  <w:rFonts w:ascii="Arial" w:hAnsi="Arial" w:cs="Arial"/>
                  <w:sz w:val="24"/>
                  <w:szCs w:val="24"/>
                </w:rPr>
                <w:t>Reactor Power</w:t>
              </w:r>
            </w:ins>
          </w:p>
        </w:tc>
      </w:tr>
      <w:tr w:rsidR="00C83152" w:rsidRPr="00A50253" w:rsidTr="00A50253">
        <w:trPr>
          <w:ins w:id="288"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289" w:author="Author" w:date="2011-04-08T11:16:00Z"/>
                <w:rFonts w:ascii="Arial" w:hAnsi="Arial" w:cs="Arial"/>
                <w:sz w:val="24"/>
                <w:szCs w:val="24"/>
              </w:rPr>
            </w:pPr>
            <w:ins w:id="290" w:author="Author" w:date="2011-04-08T11:16:00Z">
              <w:r w:rsidRPr="00A50253">
                <w:rPr>
                  <w:rFonts w:ascii="Arial" w:hAnsi="Arial" w:cs="Arial"/>
                  <w:sz w:val="24"/>
                  <w:szCs w:val="24"/>
                </w:rPr>
                <w:t xml:space="preserve">Turbine Status </w:t>
              </w:r>
            </w:ins>
          </w:p>
        </w:tc>
      </w:tr>
      <w:tr w:rsidR="00C83152" w:rsidRPr="00A50253" w:rsidTr="00A50253">
        <w:trPr>
          <w:ins w:id="291"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292" w:author="Author" w:date="2011-04-08T11:16:00Z"/>
                <w:rFonts w:ascii="Arial" w:hAnsi="Arial" w:cs="Arial"/>
                <w:sz w:val="24"/>
                <w:szCs w:val="24"/>
              </w:rPr>
            </w:pPr>
            <w:ins w:id="293" w:author="Author" w:date="2011-04-08T11:16:00Z">
              <w:r w:rsidRPr="00A50253">
                <w:rPr>
                  <w:rFonts w:ascii="Arial" w:hAnsi="Arial" w:cs="Arial"/>
                  <w:sz w:val="24"/>
                  <w:szCs w:val="24"/>
                </w:rPr>
                <w:t>RCS pressure</w:t>
              </w:r>
            </w:ins>
          </w:p>
        </w:tc>
      </w:tr>
      <w:tr w:rsidR="00C83152" w:rsidRPr="00A50253" w:rsidTr="00A50253">
        <w:trPr>
          <w:ins w:id="294"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295" w:author="Author" w:date="2011-04-08T11:16:00Z"/>
                <w:rFonts w:ascii="Arial" w:hAnsi="Arial" w:cs="Arial"/>
                <w:sz w:val="24"/>
                <w:szCs w:val="24"/>
              </w:rPr>
            </w:pPr>
            <w:ins w:id="296" w:author="Author" w:date="2011-04-08T11:16:00Z">
              <w:r w:rsidRPr="00A50253">
                <w:rPr>
                  <w:rFonts w:ascii="Arial" w:hAnsi="Arial" w:cs="Arial"/>
                  <w:sz w:val="24"/>
                  <w:szCs w:val="24"/>
                </w:rPr>
                <w:t xml:space="preserve">Electrical Power </w:t>
              </w:r>
            </w:ins>
          </w:p>
        </w:tc>
      </w:tr>
      <w:tr w:rsidR="00C83152" w:rsidRPr="00A50253" w:rsidTr="00A50253">
        <w:trPr>
          <w:ins w:id="297"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298" w:author="Author" w:date="2011-04-08T11:16:00Z"/>
                <w:rFonts w:ascii="Arial" w:hAnsi="Arial" w:cs="Arial"/>
                <w:sz w:val="24"/>
                <w:szCs w:val="24"/>
              </w:rPr>
            </w:pPr>
            <w:ins w:id="299" w:author="Author" w:date="2011-04-08T11:16:00Z">
              <w:r w:rsidRPr="00A50253">
                <w:rPr>
                  <w:rFonts w:ascii="Arial" w:hAnsi="Arial" w:cs="Arial"/>
                  <w:sz w:val="24"/>
                  <w:szCs w:val="24"/>
                </w:rPr>
                <w:t>ECCS Actuation</w:t>
              </w:r>
            </w:ins>
          </w:p>
        </w:tc>
      </w:tr>
      <w:tr w:rsidR="00C83152" w:rsidRPr="00A50253" w:rsidTr="00A50253">
        <w:trPr>
          <w:ins w:id="300"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301" w:author="Author" w:date="2011-04-08T11:16:00Z"/>
                <w:rFonts w:ascii="Arial" w:hAnsi="Arial" w:cs="Arial"/>
                <w:sz w:val="24"/>
                <w:szCs w:val="24"/>
              </w:rPr>
            </w:pPr>
            <w:ins w:id="302" w:author="Author" w:date="2011-04-08T11:16:00Z">
              <w:r w:rsidRPr="00A50253">
                <w:rPr>
                  <w:rFonts w:ascii="Arial" w:hAnsi="Arial" w:cs="Arial"/>
                  <w:sz w:val="24"/>
                  <w:szCs w:val="24"/>
                </w:rPr>
                <w:t>Decay Heat Removal Path</w:t>
              </w:r>
            </w:ins>
          </w:p>
        </w:tc>
      </w:tr>
      <w:tr w:rsidR="00C83152" w:rsidRPr="00A50253" w:rsidTr="00A50253">
        <w:trPr>
          <w:ins w:id="303"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304" w:author="Author" w:date="2011-04-08T11:16:00Z"/>
                <w:rFonts w:ascii="Arial" w:hAnsi="Arial" w:cs="Arial"/>
                <w:sz w:val="24"/>
                <w:szCs w:val="24"/>
              </w:rPr>
            </w:pPr>
            <w:ins w:id="305" w:author="Author" w:date="2011-04-08T11:16:00Z">
              <w:r w:rsidRPr="00A50253">
                <w:rPr>
                  <w:rFonts w:ascii="Arial" w:hAnsi="Arial" w:cs="Arial"/>
                  <w:sz w:val="24"/>
                  <w:szCs w:val="24"/>
                </w:rPr>
                <w:t>Steam Generator Pressure and Level</w:t>
              </w:r>
            </w:ins>
          </w:p>
        </w:tc>
      </w:tr>
      <w:tr w:rsidR="00C83152" w:rsidRPr="00A50253" w:rsidTr="00A50253">
        <w:trPr>
          <w:ins w:id="306"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307" w:author="Author" w:date="2011-04-08T11:16:00Z"/>
                <w:rFonts w:ascii="Arial" w:hAnsi="Arial" w:cs="Arial"/>
                <w:sz w:val="24"/>
                <w:szCs w:val="24"/>
              </w:rPr>
            </w:pPr>
            <w:ins w:id="308" w:author="Author" w:date="2011-04-08T11:16:00Z">
              <w:r w:rsidRPr="00A50253">
                <w:rPr>
                  <w:rFonts w:ascii="Arial" w:hAnsi="Arial" w:cs="Arial"/>
                  <w:sz w:val="24"/>
                  <w:szCs w:val="24"/>
                </w:rPr>
                <w:t>EOPs (entered or imminent)</w:t>
              </w:r>
            </w:ins>
          </w:p>
        </w:tc>
      </w:tr>
      <w:tr w:rsidR="00C83152" w:rsidRPr="00A50253" w:rsidTr="00A50253">
        <w:trPr>
          <w:ins w:id="309"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310" w:author="Author" w:date="2011-04-08T11:16:00Z"/>
                <w:rFonts w:ascii="Arial" w:hAnsi="Arial" w:cs="Arial"/>
                <w:sz w:val="24"/>
                <w:szCs w:val="24"/>
              </w:rPr>
            </w:pPr>
            <w:ins w:id="311" w:author="Author" w:date="2011-04-08T11:16:00Z">
              <w:r w:rsidRPr="00A50253">
                <w:rPr>
                  <w:rFonts w:ascii="Arial" w:hAnsi="Arial" w:cs="Arial"/>
                  <w:sz w:val="24"/>
                  <w:szCs w:val="24"/>
                </w:rPr>
                <w:t>EALs (declared or imminent, time entered/exited)</w:t>
              </w:r>
            </w:ins>
          </w:p>
        </w:tc>
      </w:tr>
      <w:tr w:rsidR="00C83152" w:rsidRPr="00A50253" w:rsidTr="00A50253">
        <w:trPr>
          <w:ins w:id="312"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313" w:author="Author" w:date="2011-04-08T11:16:00Z"/>
                <w:rFonts w:ascii="Arial" w:hAnsi="Arial" w:cs="Arial"/>
                <w:sz w:val="24"/>
                <w:szCs w:val="24"/>
              </w:rPr>
            </w:pPr>
            <w:ins w:id="314" w:author="Author" w:date="2011-04-08T11:16:00Z">
              <w:r w:rsidRPr="00A50253">
                <w:rPr>
                  <w:rFonts w:ascii="Arial" w:hAnsi="Arial" w:cs="Arial"/>
                  <w:sz w:val="24"/>
                  <w:szCs w:val="24"/>
                </w:rPr>
                <w:t>Radioactive release (none, occurred &amp; terminated, on-going or imminent?)</w:t>
              </w:r>
            </w:ins>
          </w:p>
        </w:tc>
      </w:tr>
      <w:tr w:rsidR="00C83152" w:rsidRPr="00A50253" w:rsidTr="00A50253">
        <w:trPr>
          <w:ins w:id="315" w:author="Author" w:date="2011-04-08T11:16:00Z"/>
        </w:trPr>
        <w:tc>
          <w:tcPr>
            <w:tcW w:w="9520" w:type="dxa"/>
            <w:gridSpan w:val="3"/>
            <w:tcBorders>
              <w:right w:val="single" w:sz="4" w:space="0" w:color="auto"/>
            </w:tcBorders>
          </w:tcPr>
          <w:p w:rsidR="00C83152" w:rsidRPr="00A50253" w:rsidRDefault="00C83152" w:rsidP="00B312BD">
            <w:pPr>
              <w:numPr>
                <w:ilvl w:val="0"/>
                <w:numId w:val="9"/>
              </w:numPr>
              <w:autoSpaceDE/>
              <w:autoSpaceDN/>
              <w:adjustRightInd/>
              <w:rPr>
                <w:ins w:id="316" w:author="Author" w:date="2011-04-08T11:16:00Z"/>
                <w:rFonts w:ascii="Arial" w:hAnsi="Arial" w:cs="Arial"/>
                <w:sz w:val="24"/>
                <w:szCs w:val="24"/>
              </w:rPr>
            </w:pPr>
            <w:ins w:id="317" w:author="Author" w:date="2011-04-08T11:16:00Z">
              <w:r w:rsidRPr="00A50253">
                <w:rPr>
                  <w:rFonts w:ascii="Arial" w:hAnsi="Arial" w:cs="Arial"/>
                  <w:sz w:val="24"/>
                  <w:szCs w:val="24"/>
                </w:rPr>
                <w:t>Effect on other unit(s)</w:t>
              </w:r>
            </w:ins>
          </w:p>
        </w:tc>
      </w:tr>
      <w:tr w:rsidR="00C83152" w:rsidRPr="00A50253" w:rsidTr="00A50253">
        <w:trPr>
          <w:ins w:id="318" w:author="Author" w:date="2011-04-08T11:16:00Z"/>
        </w:trPr>
        <w:tc>
          <w:tcPr>
            <w:tcW w:w="9520" w:type="dxa"/>
            <w:gridSpan w:val="3"/>
            <w:tcBorders>
              <w:bottom w:val="single" w:sz="4" w:space="0" w:color="auto"/>
              <w:right w:val="single" w:sz="4" w:space="0" w:color="auto"/>
            </w:tcBorders>
          </w:tcPr>
          <w:p w:rsidR="00C83152" w:rsidRPr="00A50253" w:rsidRDefault="00C83152" w:rsidP="00B312BD">
            <w:pPr>
              <w:numPr>
                <w:ilvl w:val="0"/>
                <w:numId w:val="9"/>
              </w:numPr>
              <w:autoSpaceDE/>
              <w:autoSpaceDN/>
              <w:adjustRightInd/>
              <w:rPr>
                <w:ins w:id="319" w:author="Author" w:date="2011-04-08T11:16:00Z"/>
                <w:rFonts w:ascii="Arial" w:hAnsi="Arial" w:cs="Arial"/>
                <w:sz w:val="24"/>
                <w:szCs w:val="24"/>
              </w:rPr>
            </w:pPr>
            <w:ins w:id="320" w:author="Author" w:date="2011-04-08T11:16:00Z">
              <w:r w:rsidRPr="00A50253">
                <w:rPr>
                  <w:rFonts w:ascii="Arial" w:hAnsi="Arial" w:cs="Arial"/>
                  <w:sz w:val="24"/>
                  <w:szCs w:val="24"/>
                </w:rPr>
                <w:t>Security event (threat, damage)</w:t>
              </w:r>
            </w:ins>
          </w:p>
        </w:tc>
      </w:tr>
      <w:tr w:rsidR="00C83152" w:rsidRPr="00A50253" w:rsidTr="00A50253">
        <w:trPr>
          <w:ins w:id="321" w:author="Author" w:date="2011-04-08T11:16:00Z"/>
        </w:trPr>
        <w:tc>
          <w:tcPr>
            <w:tcW w:w="9520" w:type="dxa"/>
            <w:gridSpan w:val="3"/>
            <w:tcBorders>
              <w:top w:val="single" w:sz="4" w:space="0" w:color="auto"/>
            </w:tcBorders>
          </w:tcPr>
          <w:p w:rsidR="00C83152" w:rsidRPr="00A50253" w:rsidRDefault="00C83152" w:rsidP="00B312BD">
            <w:pPr>
              <w:rPr>
                <w:ins w:id="322" w:author="Author" w:date="2011-04-08T11:16:00Z"/>
                <w:rFonts w:ascii="Arial" w:hAnsi="Arial" w:cs="Arial"/>
                <w:b/>
                <w:sz w:val="24"/>
                <w:szCs w:val="24"/>
              </w:rPr>
            </w:pPr>
            <w:ins w:id="323" w:author="Author" w:date="2011-04-08T11:16:00Z">
              <w:r w:rsidRPr="00A50253">
                <w:rPr>
                  <w:rFonts w:ascii="Arial" w:hAnsi="Arial" w:cs="Arial"/>
                  <w:b/>
                  <w:sz w:val="24"/>
                  <w:szCs w:val="24"/>
                </w:rPr>
                <w:t>Short Term Considerations</w:t>
              </w:r>
            </w:ins>
          </w:p>
        </w:tc>
      </w:tr>
      <w:tr w:rsidR="00C83152" w:rsidRPr="00A50253" w:rsidTr="00A50253">
        <w:trPr>
          <w:ins w:id="324" w:author="Author" w:date="2011-04-08T11:16:00Z"/>
        </w:trPr>
        <w:tc>
          <w:tcPr>
            <w:tcW w:w="9520" w:type="dxa"/>
            <w:gridSpan w:val="3"/>
          </w:tcPr>
          <w:p w:rsidR="00C83152" w:rsidRPr="00A50253" w:rsidRDefault="00C83152" w:rsidP="00B312BD">
            <w:pPr>
              <w:numPr>
                <w:ilvl w:val="0"/>
                <w:numId w:val="10"/>
              </w:numPr>
              <w:autoSpaceDE/>
              <w:autoSpaceDN/>
              <w:adjustRightInd/>
              <w:rPr>
                <w:ins w:id="325" w:author="Author" w:date="2011-04-08T11:16:00Z"/>
                <w:rFonts w:ascii="Arial" w:hAnsi="Arial" w:cs="Arial"/>
                <w:sz w:val="24"/>
                <w:szCs w:val="24"/>
              </w:rPr>
            </w:pPr>
            <w:ins w:id="326" w:author="Author" w:date="2011-04-08T11:16:00Z">
              <w:r w:rsidRPr="00A50253">
                <w:rPr>
                  <w:rFonts w:ascii="Arial" w:hAnsi="Arial" w:cs="Arial"/>
                  <w:sz w:val="24"/>
                  <w:szCs w:val="24"/>
                </w:rPr>
                <w:t>Fuel Clad, Reactor Coolant System, and Containment Barriers</w:t>
              </w:r>
            </w:ins>
          </w:p>
        </w:tc>
      </w:tr>
      <w:tr w:rsidR="00C83152" w:rsidRPr="00A50253" w:rsidTr="00A50253">
        <w:trPr>
          <w:ins w:id="327" w:author="Author" w:date="2011-04-08T11:16:00Z"/>
        </w:trPr>
        <w:tc>
          <w:tcPr>
            <w:tcW w:w="9520" w:type="dxa"/>
            <w:gridSpan w:val="3"/>
          </w:tcPr>
          <w:p w:rsidR="00C83152" w:rsidRPr="00A50253" w:rsidRDefault="00C83152" w:rsidP="00B312BD">
            <w:pPr>
              <w:numPr>
                <w:ilvl w:val="0"/>
                <w:numId w:val="10"/>
              </w:numPr>
              <w:autoSpaceDE/>
              <w:autoSpaceDN/>
              <w:adjustRightInd/>
              <w:rPr>
                <w:ins w:id="328" w:author="Author" w:date="2011-04-08T11:16:00Z"/>
                <w:rFonts w:ascii="Arial" w:hAnsi="Arial" w:cs="Arial"/>
                <w:sz w:val="24"/>
                <w:szCs w:val="24"/>
              </w:rPr>
            </w:pPr>
            <w:ins w:id="329" w:author="Author" w:date="2011-04-08T11:16:00Z">
              <w:r w:rsidRPr="00A50253">
                <w:rPr>
                  <w:rFonts w:ascii="Arial" w:hAnsi="Arial" w:cs="Arial"/>
                  <w:sz w:val="24"/>
                  <w:szCs w:val="24"/>
                </w:rPr>
                <w:t>Tech Spec Safety Limits</w:t>
              </w:r>
            </w:ins>
          </w:p>
        </w:tc>
      </w:tr>
      <w:tr w:rsidR="00C83152" w:rsidRPr="00A50253" w:rsidTr="00A50253">
        <w:trPr>
          <w:ins w:id="330" w:author="Author" w:date="2011-04-08T11:16:00Z"/>
        </w:trPr>
        <w:tc>
          <w:tcPr>
            <w:tcW w:w="9520" w:type="dxa"/>
            <w:gridSpan w:val="3"/>
          </w:tcPr>
          <w:p w:rsidR="00C83152" w:rsidRPr="00A50253" w:rsidRDefault="00C83152" w:rsidP="00B312BD">
            <w:pPr>
              <w:numPr>
                <w:ilvl w:val="0"/>
                <w:numId w:val="10"/>
              </w:numPr>
              <w:autoSpaceDE/>
              <w:autoSpaceDN/>
              <w:adjustRightInd/>
              <w:rPr>
                <w:ins w:id="331" w:author="Author" w:date="2011-04-08T11:16:00Z"/>
                <w:rFonts w:ascii="Arial" w:hAnsi="Arial" w:cs="Arial"/>
                <w:sz w:val="24"/>
                <w:szCs w:val="24"/>
              </w:rPr>
            </w:pPr>
            <w:ins w:id="332" w:author="Author" w:date="2011-04-08T11:16:00Z">
              <w:r w:rsidRPr="00A50253">
                <w:rPr>
                  <w:rFonts w:ascii="Arial" w:hAnsi="Arial" w:cs="Arial"/>
                  <w:sz w:val="24"/>
                  <w:szCs w:val="24"/>
                </w:rPr>
                <w:t>EAL progression path</w:t>
              </w:r>
            </w:ins>
          </w:p>
        </w:tc>
      </w:tr>
      <w:tr w:rsidR="00C83152" w:rsidRPr="00A50253" w:rsidTr="00A50253">
        <w:trPr>
          <w:ins w:id="333" w:author="Author" w:date="2011-04-08T11:16:00Z"/>
        </w:trPr>
        <w:tc>
          <w:tcPr>
            <w:tcW w:w="9520" w:type="dxa"/>
            <w:gridSpan w:val="3"/>
          </w:tcPr>
          <w:p w:rsidR="00C83152" w:rsidRPr="00A50253" w:rsidRDefault="00C83152" w:rsidP="00B312BD">
            <w:pPr>
              <w:numPr>
                <w:ilvl w:val="0"/>
                <w:numId w:val="10"/>
              </w:numPr>
              <w:autoSpaceDE/>
              <w:autoSpaceDN/>
              <w:adjustRightInd/>
              <w:rPr>
                <w:ins w:id="334" w:author="Author" w:date="2011-04-08T11:16:00Z"/>
                <w:rFonts w:ascii="Arial" w:hAnsi="Arial" w:cs="Arial"/>
                <w:sz w:val="24"/>
                <w:szCs w:val="24"/>
              </w:rPr>
            </w:pPr>
            <w:ins w:id="335" w:author="Author" w:date="2011-04-08T11:16:00Z">
              <w:r w:rsidRPr="00A50253">
                <w:rPr>
                  <w:rFonts w:ascii="Arial" w:hAnsi="Arial" w:cs="Arial"/>
                  <w:sz w:val="24"/>
                  <w:szCs w:val="24"/>
                </w:rPr>
                <w:t>Safety Related Equipment out of service or failed to actuate</w:t>
              </w:r>
            </w:ins>
          </w:p>
        </w:tc>
      </w:tr>
      <w:tr w:rsidR="00C83152" w:rsidRPr="00A50253" w:rsidTr="00A50253">
        <w:trPr>
          <w:ins w:id="336" w:author="Author" w:date="2011-04-08T11:16:00Z"/>
        </w:trPr>
        <w:tc>
          <w:tcPr>
            <w:tcW w:w="9520" w:type="dxa"/>
            <w:gridSpan w:val="3"/>
          </w:tcPr>
          <w:p w:rsidR="00C83152" w:rsidRPr="00A50253" w:rsidRDefault="00C83152" w:rsidP="00B312BD">
            <w:pPr>
              <w:numPr>
                <w:ilvl w:val="0"/>
                <w:numId w:val="10"/>
              </w:numPr>
              <w:autoSpaceDE/>
              <w:autoSpaceDN/>
              <w:adjustRightInd/>
              <w:rPr>
                <w:ins w:id="337" w:author="Author" w:date="2011-04-08T11:16:00Z"/>
                <w:rFonts w:ascii="Arial" w:hAnsi="Arial" w:cs="Arial"/>
                <w:sz w:val="24"/>
                <w:szCs w:val="24"/>
              </w:rPr>
            </w:pPr>
            <w:ins w:id="338" w:author="Author" w:date="2011-04-08T11:16:00Z">
              <w:r w:rsidRPr="00A50253">
                <w:rPr>
                  <w:rFonts w:ascii="Arial" w:hAnsi="Arial" w:cs="Arial"/>
                  <w:sz w:val="24"/>
                  <w:szCs w:val="24"/>
                </w:rPr>
                <w:t>Support systems for Safety Related Equipment functioning</w:t>
              </w:r>
            </w:ins>
          </w:p>
        </w:tc>
      </w:tr>
      <w:tr w:rsidR="00C83152" w:rsidRPr="00A50253" w:rsidTr="00A50253">
        <w:trPr>
          <w:ins w:id="339" w:author="Author" w:date="2011-04-08T11:16:00Z"/>
        </w:trPr>
        <w:tc>
          <w:tcPr>
            <w:tcW w:w="9520" w:type="dxa"/>
            <w:gridSpan w:val="3"/>
          </w:tcPr>
          <w:p w:rsidR="00C83152" w:rsidRPr="00A50253" w:rsidRDefault="00C83152" w:rsidP="00B312BD">
            <w:pPr>
              <w:numPr>
                <w:ilvl w:val="0"/>
                <w:numId w:val="10"/>
              </w:numPr>
              <w:autoSpaceDE/>
              <w:autoSpaceDN/>
              <w:adjustRightInd/>
              <w:rPr>
                <w:ins w:id="340" w:author="Author" w:date="2011-04-08T11:16:00Z"/>
                <w:rFonts w:ascii="Arial" w:hAnsi="Arial" w:cs="Arial"/>
                <w:sz w:val="24"/>
                <w:szCs w:val="24"/>
              </w:rPr>
            </w:pPr>
            <w:ins w:id="341" w:author="Author" w:date="2011-04-08T11:16:00Z">
              <w:r w:rsidRPr="00A50253">
                <w:rPr>
                  <w:rFonts w:ascii="Arial" w:hAnsi="Arial" w:cs="Arial"/>
                  <w:sz w:val="24"/>
                  <w:szCs w:val="24"/>
                </w:rPr>
                <w:t>What are the Licensee’s priorities</w:t>
              </w:r>
            </w:ins>
          </w:p>
        </w:tc>
      </w:tr>
      <w:tr w:rsidR="00C83152" w:rsidRPr="00A50253" w:rsidTr="00A50253">
        <w:trPr>
          <w:ins w:id="342" w:author="Author" w:date="2011-04-08T11:16:00Z"/>
        </w:trPr>
        <w:tc>
          <w:tcPr>
            <w:tcW w:w="9520" w:type="dxa"/>
            <w:gridSpan w:val="3"/>
          </w:tcPr>
          <w:p w:rsidR="00C83152" w:rsidRPr="00A50253" w:rsidRDefault="00C83152" w:rsidP="00B312BD">
            <w:pPr>
              <w:numPr>
                <w:ilvl w:val="0"/>
                <w:numId w:val="10"/>
              </w:numPr>
              <w:autoSpaceDE/>
              <w:autoSpaceDN/>
              <w:adjustRightInd/>
              <w:rPr>
                <w:ins w:id="343" w:author="Author" w:date="2011-04-08T11:16:00Z"/>
                <w:rFonts w:ascii="Arial" w:hAnsi="Arial" w:cs="Arial"/>
                <w:sz w:val="24"/>
                <w:szCs w:val="24"/>
              </w:rPr>
            </w:pPr>
            <w:ins w:id="344" w:author="Author" w:date="2011-04-08T11:16:00Z">
              <w:r w:rsidRPr="00A50253">
                <w:rPr>
                  <w:rFonts w:ascii="Arial" w:hAnsi="Arial" w:cs="Arial"/>
                  <w:sz w:val="24"/>
                  <w:szCs w:val="24"/>
                </w:rPr>
                <w:t>Abnormal RCS or Secondary temperatures or pressures</w:t>
              </w:r>
            </w:ins>
          </w:p>
        </w:tc>
      </w:tr>
      <w:tr w:rsidR="00C83152" w:rsidRPr="00A50253" w:rsidTr="00A50253">
        <w:trPr>
          <w:ins w:id="345" w:author="Author" w:date="2011-04-08T11:16:00Z"/>
        </w:trPr>
        <w:tc>
          <w:tcPr>
            <w:tcW w:w="9520" w:type="dxa"/>
            <w:gridSpan w:val="3"/>
          </w:tcPr>
          <w:p w:rsidR="00C83152" w:rsidRPr="00A50253" w:rsidRDefault="00C83152" w:rsidP="00B312BD">
            <w:pPr>
              <w:numPr>
                <w:ilvl w:val="0"/>
                <w:numId w:val="10"/>
              </w:numPr>
              <w:autoSpaceDE/>
              <w:autoSpaceDN/>
              <w:adjustRightInd/>
              <w:rPr>
                <w:ins w:id="346" w:author="Author" w:date="2011-04-08T11:16:00Z"/>
                <w:rFonts w:ascii="Arial" w:hAnsi="Arial" w:cs="Arial"/>
                <w:sz w:val="24"/>
                <w:szCs w:val="24"/>
              </w:rPr>
            </w:pPr>
            <w:ins w:id="347" w:author="Author" w:date="2011-04-08T11:16:00Z">
              <w:r w:rsidRPr="00A50253">
                <w:rPr>
                  <w:rFonts w:ascii="Arial" w:hAnsi="Arial" w:cs="Arial"/>
                  <w:sz w:val="24"/>
                  <w:szCs w:val="24"/>
                </w:rPr>
                <w:t xml:space="preserve">Steam Generator and </w:t>
              </w:r>
              <w:proofErr w:type="spellStart"/>
              <w:r w:rsidRPr="00A50253">
                <w:rPr>
                  <w:rFonts w:ascii="Arial" w:hAnsi="Arial" w:cs="Arial"/>
                  <w:sz w:val="24"/>
                  <w:szCs w:val="24"/>
                </w:rPr>
                <w:t>Pressurizer</w:t>
              </w:r>
              <w:proofErr w:type="spellEnd"/>
              <w:r w:rsidRPr="00A50253">
                <w:rPr>
                  <w:rFonts w:ascii="Arial" w:hAnsi="Arial" w:cs="Arial"/>
                  <w:sz w:val="24"/>
                  <w:szCs w:val="24"/>
                </w:rPr>
                <w:t xml:space="preserve"> PORV’s and Safeties (actuated during event?)</w:t>
              </w:r>
            </w:ins>
          </w:p>
        </w:tc>
      </w:tr>
      <w:tr w:rsidR="00C83152" w:rsidRPr="00A50253" w:rsidTr="00A50253">
        <w:trPr>
          <w:ins w:id="348" w:author="Author" w:date="2011-04-08T11:16:00Z"/>
        </w:trPr>
        <w:tc>
          <w:tcPr>
            <w:tcW w:w="9520" w:type="dxa"/>
            <w:gridSpan w:val="3"/>
          </w:tcPr>
          <w:p w:rsidR="00C83152" w:rsidRPr="00A50253" w:rsidRDefault="00C83152" w:rsidP="00B312BD">
            <w:pPr>
              <w:numPr>
                <w:ilvl w:val="0"/>
                <w:numId w:val="10"/>
              </w:numPr>
              <w:autoSpaceDE/>
              <w:autoSpaceDN/>
              <w:adjustRightInd/>
              <w:rPr>
                <w:ins w:id="349" w:author="Author" w:date="2011-04-08T11:16:00Z"/>
                <w:rFonts w:ascii="Arial" w:hAnsi="Arial" w:cs="Arial"/>
                <w:sz w:val="24"/>
                <w:szCs w:val="24"/>
              </w:rPr>
            </w:pPr>
            <w:ins w:id="350" w:author="Author" w:date="2011-04-08T11:16:00Z">
              <w:r w:rsidRPr="00A50253">
                <w:rPr>
                  <w:rFonts w:ascii="Arial" w:hAnsi="Arial" w:cs="Arial"/>
                  <w:sz w:val="24"/>
                  <w:szCs w:val="24"/>
                </w:rPr>
                <w:t xml:space="preserve">Operator Response in accordance with procedures </w:t>
              </w:r>
            </w:ins>
          </w:p>
        </w:tc>
      </w:tr>
      <w:tr w:rsidR="00C83152" w:rsidRPr="00A50253" w:rsidTr="00A50253">
        <w:trPr>
          <w:ins w:id="351" w:author="Author" w:date="2011-04-08T11:16:00Z"/>
        </w:trPr>
        <w:tc>
          <w:tcPr>
            <w:tcW w:w="9520" w:type="dxa"/>
            <w:gridSpan w:val="3"/>
          </w:tcPr>
          <w:p w:rsidR="00C83152" w:rsidRPr="00A50253" w:rsidRDefault="00C83152" w:rsidP="00B312BD">
            <w:pPr>
              <w:numPr>
                <w:ilvl w:val="0"/>
                <w:numId w:val="10"/>
              </w:numPr>
              <w:autoSpaceDE/>
              <w:autoSpaceDN/>
              <w:adjustRightInd/>
              <w:rPr>
                <w:ins w:id="352" w:author="Author" w:date="2011-04-08T11:16:00Z"/>
                <w:rFonts w:ascii="Arial" w:hAnsi="Arial" w:cs="Arial"/>
                <w:sz w:val="24"/>
                <w:szCs w:val="24"/>
              </w:rPr>
            </w:pPr>
            <w:ins w:id="353" w:author="Author" w:date="2011-04-08T11:16:00Z">
              <w:r w:rsidRPr="00A50253">
                <w:rPr>
                  <w:rFonts w:ascii="Arial" w:hAnsi="Arial" w:cs="Arial"/>
                  <w:sz w:val="24"/>
                  <w:szCs w:val="24"/>
                </w:rPr>
                <w:t xml:space="preserve">Licensee notifications to the state, locals, and NRC </w:t>
              </w:r>
            </w:ins>
          </w:p>
        </w:tc>
      </w:tr>
      <w:tr w:rsidR="00C83152" w:rsidRPr="00A50253" w:rsidTr="00A50253">
        <w:trPr>
          <w:ins w:id="354" w:author="Author" w:date="2011-04-08T11:16:00Z"/>
        </w:trPr>
        <w:tc>
          <w:tcPr>
            <w:tcW w:w="9520" w:type="dxa"/>
            <w:gridSpan w:val="3"/>
          </w:tcPr>
          <w:p w:rsidR="00C83152" w:rsidRPr="00A50253" w:rsidRDefault="00C83152" w:rsidP="00B312BD">
            <w:pPr>
              <w:numPr>
                <w:ilvl w:val="0"/>
                <w:numId w:val="10"/>
              </w:numPr>
              <w:autoSpaceDE/>
              <w:autoSpaceDN/>
              <w:adjustRightInd/>
              <w:rPr>
                <w:ins w:id="355" w:author="Author" w:date="2011-04-08T11:16:00Z"/>
                <w:rFonts w:ascii="Arial" w:hAnsi="Arial" w:cs="Arial"/>
                <w:sz w:val="24"/>
                <w:szCs w:val="24"/>
              </w:rPr>
            </w:pPr>
            <w:ins w:id="356" w:author="Author" w:date="2011-04-08T11:16:00Z">
              <w:r w:rsidRPr="00A50253">
                <w:rPr>
                  <w:rFonts w:ascii="Arial" w:hAnsi="Arial" w:cs="Arial"/>
                  <w:sz w:val="24"/>
                  <w:szCs w:val="24"/>
                </w:rPr>
                <w:t>Communicate safety concerns to NRC and Licensee management</w:t>
              </w:r>
            </w:ins>
          </w:p>
        </w:tc>
      </w:tr>
      <w:tr w:rsidR="00C83152" w:rsidRPr="00A50253" w:rsidTr="00A50253">
        <w:trPr>
          <w:ins w:id="357" w:author="Author" w:date="2011-04-08T11:16:00Z"/>
        </w:trPr>
        <w:tc>
          <w:tcPr>
            <w:tcW w:w="9520" w:type="dxa"/>
            <w:gridSpan w:val="3"/>
          </w:tcPr>
          <w:p w:rsidR="00C83152" w:rsidRPr="00A50253" w:rsidRDefault="00C83152" w:rsidP="00B312BD">
            <w:pPr>
              <w:numPr>
                <w:ilvl w:val="0"/>
                <w:numId w:val="10"/>
              </w:numPr>
              <w:autoSpaceDE/>
              <w:autoSpaceDN/>
              <w:adjustRightInd/>
              <w:rPr>
                <w:ins w:id="358" w:author="Author" w:date="2011-04-08T11:16:00Z"/>
                <w:rFonts w:ascii="Arial" w:hAnsi="Arial" w:cs="Arial"/>
                <w:sz w:val="24"/>
                <w:szCs w:val="24"/>
              </w:rPr>
            </w:pPr>
            <w:ins w:id="359" w:author="Author" w:date="2011-04-08T11:16:00Z">
              <w:r w:rsidRPr="00A50253">
                <w:rPr>
                  <w:rFonts w:ascii="Arial" w:hAnsi="Arial" w:cs="Arial"/>
                  <w:sz w:val="24"/>
                  <w:szCs w:val="24"/>
                </w:rPr>
                <w:t>Personnel injuries, contaminations, or overexposures</w:t>
              </w:r>
            </w:ins>
          </w:p>
        </w:tc>
      </w:tr>
      <w:tr w:rsidR="00C83152" w:rsidRPr="00A50253" w:rsidTr="00A50253">
        <w:trPr>
          <w:ins w:id="360" w:author="Author" w:date="2011-04-08T11:16:00Z"/>
        </w:trPr>
        <w:tc>
          <w:tcPr>
            <w:tcW w:w="9520" w:type="dxa"/>
            <w:gridSpan w:val="3"/>
          </w:tcPr>
          <w:p w:rsidR="00C83152" w:rsidRPr="00A50253" w:rsidRDefault="00C83152" w:rsidP="00B312BD">
            <w:pPr>
              <w:numPr>
                <w:ilvl w:val="0"/>
                <w:numId w:val="10"/>
              </w:numPr>
              <w:autoSpaceDE/>
              <w:autoSpaceDN/>
              <w:adjustRightInd/>
              <w:rPr>
                <w:ins w:id="361" w:author="Author" w:date="2011-04-08T11:16:00Z"/>
                <w:rFonts w:ascii="Arial" w:hAnsi="Arial" w:cs="Arial"/>
                <w:sz w:val="24"/>
                <w:szCs w:val="24"/>
              </w:rPr>
            </w:pPr>
            <w:ins w:id="362" w:author="Author" w:date="2011-04-08T11:16:00Z">
              <w:r w:rsidRPr="00A50253">
                <w:rPr>
                  <w:rFonts w:ascii="Arial" w:hAnsi="Arial" w:cs="Arial"/>
                  <w:sz w:val="24"/>
                  <w:szCs w:val="24"/>
                </w:rPr>
                <w:t xml:space="preserve">Additional support or relief needed to continue to monitor the event </w:t>
              </w:r>
            </w:ins>
          </w:p>
        </w:tc>
      </w:tr>
    </w:tbl>
    <w:p w:rsidR="00C83152" w:rsidRDefault="00C83152">
      <w:pPr>
        <w:autoSpaceDE/>
        <w:autoSpaceDN/>
        <w:adjustRightInd/>
        <w:rPr>
          <w:ins w:id="363" w:author="Author" w:date="2011-04-08T11:24:00Z"/>
          <w:rFonts w:ascii="Arial" w:hAnsi="Arial" w:cs="Arial"/>
          <w:sz w:val="24"/>
          <w:szCs w:val="24"/>
        </w:rPr>
      </w:pPr>
      <w:ins w:id="364" w:author="Author" w:date="2011-04-08T11:24:00Z">
        <w:r>
          <w:rPr>
            <w:rFonts w:ascii="Arial" w:hAnsi="Arial" w:cs="Arial"/>
            <w:sz w:val="24"/>
            <w:szCs w:val="24"/>
          </w:rPr>
          <w:br w:type="page"/>
        </w:r>
      </w:ins>
    </w:p>
    <w:p w:rsidR="00A43A18" w:rsidRPr="00A50253" w:rsidRDefault="00A43A18" w:rsidP="00C83152">
      <w:pPr>
        <w:jc w:val="center"/>
        <w:rPr>
          <w:ins w:id="365" w:author="Author" w:date="2011-04-08T11:11:00Z"/>
          <w:rFonts w:ascii="Arial" w:hAnsi="Arial" w:cs="Arial"/>
          <w:sz w:val="24"/>
          <w:szCs w:val="24"/>
        </w:rPr>
      </w:pPr>
      <w:ins w:id="366" w:author="Author" w:date="2011-04-08T11:11:00Z">
        <w:r w:rsidRPr="00A50253">
          <w:rPr>
            <w:rFonts w:ascii="Arial" w:hAnsi="Arial" w:cs="Arial"/>
            <w:sz w:val="24"/>
            <w:szCs w:val="24"/>
          </w:rPr>
          <w:lastRenderedPageBreak/>
          <w:t>Boiling Water Reactor Plant Transient Response</w:t>
        </w:r>
      </w:ins>
    </w:p>
    <w:p w:rsidR="00A43A18" w:rsidRPr="00A50253" w:rsidRDefault="00A43A18" w:rsidP="00C83152">
      <w:pPr>
        <w:jc w:val="center"/>
        <w:rPr>
          <w:ins w:id="367" w:author="Author" w:date="2011-04-08T11:11:00Z"/>
          <w:rFonts w:ascii="Arial" w:hAnsi="Arial" w:cs="Arial"/>
          <w:sz w:val="18"/>
          <w:szCs w:val="18"/>
        </w:rPr>
      </w:pPr>
    </w:p>
    <w:p w:rsidR="00C83152" w:rsidRPr="00A50253" w:rsidRDefault="00CF1523" w:rsidP="00C83152">
      <w:pPr>
        <w:rPr>
          <w:ins w:id="368" w:author="Author" w:date="2011-04-08T11:21:00Z"/>
          <w:rFonts w:ascii="Arial" w:hAnsi="Arial" w:cs="Arial"/>
          <w:sz w:val="24"/>
          <w:szCs w:val="24"/>
        </w:rPr>
      </w:pPr>
      <w:ins w:id="369" w:author="Author" w:date="2011-04-04T13:50:00Z">
        <w:r w:rsidRPr="00A50253">
          <w:rPr>
            <w:rFonts w:ascii="Arial" w:hAnsi="Arial" w:cs="Arial"/>
            <w:sz w:val="24"/>
            <w:szCs w:val="24"/>
          </w:rPr>
          <w:t>For each item gather information from the licensee or through direct observation regarding plant conditions (i.e. Rx power - “shutdown,”), control method (“all but three rods inserted”), assessment (i.e. Abnormal), and if the assessment is abnormal what actions are being taken and what procedure is being used?</w:t>
        </w:r>
      </w:ins>
      <w:ins w:id="370" w:author="Author" w:date="2011-04-08T11:21:00Z">
        <w:r w:rsidR="00C83152" w:rsidRPr="00A50253">
          <w:rPr>
            <w:rFonts w:ascii="Arial" w:hAnsi="Arial" w:cs="Arial"/>
            <w:sz w:val="24"/>
            <w:szCs w:val="24"/>
          </w:rPr>
          <w:t xml:space="preserve"> </w:t>
        </w:r>
      </w:ins>
    </w:p>
    <w:tbl>
      <w:tblPr>
        <w:tblStyle w:val="TableGrid"/>
        <w:tblW w:w="9520" w:type="dxa"/>
        <w:tblCellMar>
          <w:top w:w="43" w:type="dxa"/>
          <w:left w:w="115" w:type="dxa"/>
          <w:bottom w:w="43" w:type="dxa"/>
          <w:right w:w="115" w:type="dxa"/>
        </w:tblCellMar>
        <w:tblLook w:val="01E0"/>
      </w:tblPr>
      <w:tblGrid>
        <w:gridCol w:w="3173"/>
        <w:gridCol w:w="3173"/>
        <w:gridCol w:w="3174"/>
      </w:tblGrid>
      <w:tr w:rsidR="00C83152" w:rsidRPr="00A50253" w:rsidTr="00A50253">
        <w:trPr>
          <w:ins w:id="371" w:author="Author" w:date="2011-04-08T11:21:00Z"/>
        </w:trPr>
        <w:tc>
          <w:tcPr>
            <w:tcW w:w="3173" w:type="dxa"/>
            <w:tcBorders>
              <w:bottom w:val="single" w:sz="4" w:space="0" w:color="auto"/>
            </w:tcBorders>
          </w:tcPr>
          <w:p w:rsidR="00C83152" w:rsidRPr="00A50253" w:rsidRDefault="00C83152" w:rsidP="00B312BD">
            <w:pPr>
              <w:rPr>
                <w:ins w:id="372" w:author="Author" w:date="2011-04-08T11:21:00Z"/>
                <w:rFonts w:ascii="Arial" w:hAnsi="Arial" w:cs="Arial"/>
                <w:b/>
                <w:sz w:val="24"/>
                <w:szCs w:val="24"/>
              </w:rPr>
            </w:pPr>
            <w:ins w:id="373" w:author="Author" w:date="2011-04-08T11:21:00Z">
              <w:r w:rsidRPr="00A50253">
                <w:rPr>
                  <w:rFonts w:ascii="Arial" w:hAnsi="Arial" w:cs="Arial"/>
                  <w:b/>
                  <w:sz w:val="24"/>
                  <w:szCs w:val="24"/>
                </w:rPr>
                <w:t>Immediate Actions</w:t>
              </w:r>
            </w:ins>
          </w:p>
        </w:tc>
        <w:tc>
          <w:tcPr>
            <w:tcW w:w="3173" w:type="dxa"/>
            <w:tcBorders>
              <w:bottom w:val="single" w:sz="4" w:space="0" w:color="auto"/>
            </w:tcBorders>
            <w:vAlign w:val="bottom"/>
          </w:tcPr>
          <w:p w:rsidR="00C83152" w:rsidRPr="00A50253" w:rsidRDefault="00C83152" w:rsidP="00B312BD">
            <w:pPr>
              <w:rPr>
                <w:ins w:id="374" w:author="Author" w:date="2011-04-08T11:21:00Z"/>
                <w:rFonts w:ascii="Arial" w:hAnsi="Arial" w:cs="Arial"/>
                <w:b/>
                <w:sz w:val="24"/>
                <w:szCs w:val="24"/>
              </w:rPr>
            </w:pPr>
            <w:ins w:id="375" w:author="Author" w:date="2011-04-08T11:21:00Z">
              <w:r w:rsidRPr="00A50253">
                <w:rPr>
                  <w:rFonts w:ascii="Arial" w:hAnsi="Arial" w:cs="Arial"/>
                  <w:b/>
                  <w:sz w:val="24"/>
                  <w:szCs w:val="24"/>
                </w:rPr>
                <w:t>Event Time:</w:t>
              </w:r>
            </w:ins>
          </w:p>
        </w:tc>
        <w:tc>
          <w:tcPr>
            <w:tcW w:w="3174" w:type="dxa"/>
            <w:tcBorders>
              <w:bottom w:val="single" w:sz="4" w:space="0" w:color="auto"/>
            </w:tcBorders>
            <w:vAlign w:val="bottom"/>
          </w:tcPr>
          <w:p w:rsidR="00C83152" w:rsidRPr="00A50253" w:rsidRDefault="00C83152" w:rsidP="00B312BD">
            <w:pPr>
              <w:rPr>
                <w:ins w:id="376" w:author="Author" w:date="2011-04-08T11:21:00Z"/>
                <w:rFonts w:ascii="Arial" w:hAnsi="Arial" w:cs="Arial"/>
                <w:b/>
                <w:sz w:val="24"/>
                <w:szCs w:val="24"/>
              </w:rPr>
            </w:pPr>
            <w:ins w:id="377" w:author="Author" w:date="2011-04-08T11:21:00Z">
              <w:r w:rsidRPr="00A50253">
                <w:rPr>
                  <w:rFonts w:ascii="Arial" w:hAnsi="Arial" w:cs="Arial"/>
                  <w:b/>
                  <w:sz w:val="24"/>
                  <w:szCs w:val="24"/>
                </w:rPr>
                <w:t>Event Date:</w:t>
              </w:r>
            </w:ins>
          </w:p>
        </w:tc>
      </w:tr>
      <w:tr w:rsidR="00C83152" w:rsidRPr="00A50253" w:rsidTr="00A50253">
        <w:trPr>
          <w:trHeight w:val="667"/>
          <w:ins w:id="378" w:author="Author" w:date="2011-04-08T11:21:00Z"/>
        </w:trPr>
        <w:tc>
          <w:tcPr>
            <w:tcW w:w="9520" w:type="dxa"/>
            <w:gridSpan w:val="3"/>
            <w:tcBorders>
              <w:right w:val="single" w:sz="4" w:space="0" w:color="auto"/>
            </w:tcBorders>
          </w:tcPr>
          <w:p w:rsidR="00C83152" w:rsidRPr="00A50253" w:rsidRDefault="00C83152" w:rsidP="00B312BD">
            <w:pPr>
              <w:rPr>
                <w:ins w:id="379" w:author="Author" w:date="2011-04-08T11:21:00Z"/>
                <w:rFonts w:ascii="Arial" w:hAnsi="Arial" w:cs="Arial"/>
                <w:b/>
                <w:sz w:val="24"/>
                <w:szCs w:val="24"/>
              </w:rPr>
            </w:pPr>
            <w:ins w:id="380" w:author="Author" w:date="2011-04-08T11:21:00Z">
              <w:r w:rsidRPr="00A50253">
                <w:rPr>
                  <w:rFonts w:ascii="Arial" w:hAnsi="Arial" w:cs="Arial"/>
                  <w:b/>
                  <w:sz w:val="24"/>
                  <w:szCs w:val="24"/>
                </w:rPr>
                <w:t>Cause/Description of Transient:</w:t>
              </w:r>
            </w:ins>
          </w:p>
        </w:tc>
      </w:tr>
      <w:tr w:rsidR="00C83152" w:rsidRPr="00A50253" w:rsidTr="00A50253">
        <w:trPr>
          <w:ins w:id="381"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382" w:author="Author" w:date="2011-04-08T11:21:00Z"/>
                <w:rFonts w:ascii="Arial" w:hAnsi="Arial" w:cs="Arial"/>
                <w:sz w:val="24"/>
                <w:szCs w:val="24"/>
              </w:rPr>
            </w:pPr>
            <w:ins w:id="383" w:author="Author" w:date="2011-04-08T11:21:00Z">
              <w:r w:rsidRPr="00A50253">
                <w:rPr>
                  <w:rFonts w:ascii="Arial" w:hAnsi="Arial" w:cs="Arial"/>
                  <w:sz w:val="24"/>
                  <w:szCs w:val="24"/>
                </w:rPr>
                <w:t>Reactor Power</w:t>
              </w:r>
            </w:ins>
          </w:p>
        </w:tc>
      </w:tr>
      <w:tr w:rsidR="00C83152" w:rsidRPr="00A50253" w:rsidTr="00A50253">
        <w:trPr>
          <w:ins w:id="384"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385" w:author="Author" w:date="2011-04-08T11:21:00Z"/>
                <w:rFonts w:ascii="Arial" w:hAnsi="Arial" w:cs="Arial"/>
                <w:sz w:val="24"/>
                <w:szCs w:val="24"/>
              </w:rPr>
            </w:pPr>
            <w:ins w:id="386" w:author="Author" w:date="2011-04-08T11:21:00Z">
              <w:r w:rsidRPr="00A50253">
                <w:rPr>
                  <w:rFonts w:ascii="Arial" w:hAnsi="Arial" w:cs="Arial"/>
                  <w:sz w:val="24"/>
                  <w:szCs w:val="24"/>
                </w:rPr>
                <w:t>RPV pressure</w:t>
              </w:r>
            </w:ins>
          </w:p>
        </w:tc>
      </w:tr>
      <w:tr w:rsidR="00C83152" w:rsidRPr="00A50253" w:rsidTr="00A50253">
        <w:trPr>
          <w:ins w:id="387"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388" w:author="Author" w:date="2011-04-08T11:21:00Z"/>
                <w:rFonts w:ascii="Arial" w:hAnsi="Arial" w:cs="Arial"/>
                <w:sz w:val="24"/>
                <w:szCs w:val="24"/>
              </w:rPr>
            </w:pPr>
            <w:ins w:id="389" w:author="Author" w:date="2011-04-08T11:21:00Z">
              <w:r w:rsidRPr="00A50253">
                <w:rPr>
                  <w:rFonts w:ascii="Arial" w:hAnsi="Arial" w:cs="Arial"/>
                  <w:sz w:val="24"/>
                  <w:szCs w:val="24"/>
                </w:rPr>
                <w:t>RPV level</w:t>
              </w:r>
            </w:ins>
          </w:p>
        </w:tc>
      </w:tr>
      <w:tr w:rsidR="00C83152" w:rsidRPr="00A50253" w:rsidTr="00A50253">
        <w:trPr>
          <w:ins w:id="390"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391" w:author="Author" w:date="2011-04-08T11:21:00Z"/>
                <w:rFonts w:ascii="Arial" w:hAnsi="Arial" w:cs="Arial"/>
                <w:sz w:val="24"/>
                <w:szCs w:val="24"/>
              </w:rPr>
            </w:pPr>
            <w:ins w:id="392" w:author="Author" w:date="2011-04-08T11:21:00Z">
              <w:r w:rsidRPr="00A50253">
                <w:rPr>
                  <w:rFonts w:ascii="Arial" w:hAnsi="Arial" w:cs="Arial"/>
                  <w:sz w:val="24"/>
                  <w:szCs w:val="24"/>
                </w:rPr>
                <w:t>Electrical Power</w:t>
              </w:r>
            </w:ins>
          </w:p>
        </w:tc>
      </w:tr>
      <w:tr w:rsidR="00C83152" w:rsidRPr="00A50253" w:rsidTr="00A50253">
        <w:trPr>
          <w:ins w:id="393"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394" w:author="Author" w:date="2011-04-08T11:21:00Z"/>
                <w:rFonts w:ascii="Arial" w:hAnsi="Arial" w:cs="Arial"/>
                <w:sz w:val="24"/>
                <w:szCs w:val="24"/>
              </w:rPr>
            </w:pPr>
            <w:ins w:id="395" w:author="Author" w:date="2011-04-08T11:21:00Z">
              <w:r w:rsidRPr="00A50253">
                <w:rPr>
                  <w:rFonts w:ascii="Arial" w:hAnsi="Arial" w:cs="Arial"/>
                  <w:sz w:val="24"/>
                  <w:szCs w:val="24"/>
                </w:rPr>
                <w:t>ECCS Actuation</w:t>
              </w:r>
            </w:ins>
          </w:p>
        </w:tc>
      </w:tr>
      <w:tr w:rsidR="00C83152" w:rsidRPr="00A50253" w:rsidTr="00A50253">
        <w:trPr>
          <w:ins w:id="396"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397" w:author="Author" w:date="2011-04-08T11:21:00Z"/>
                <w:rFonts w:ascii="Arial" w:hAnsi="Arial" w:cs="Arial"/>
                <w:sz w:val="24"/>
                <w:szCs w:val="24"/>
              </w:rPr>
            </w:pPr>
            <w:ins w:id="398" w:author="Author" w:date="2011-04-08T11:21:00Z">
              <w:r w:rsidRPr="00A50253">
                <w:rPr>
                  <w:rFonts w:ascii="Arial" w:hAnsi="Arial" w:cs="Arial"/>
                  <w:sz w:val="24"/>
                  <w:szCs w:val="24"/>
                </w:rPr>
                <w:t>Decay Heat Removal Path</w:t>
              </w:r>
            </w:ins>
          </w:p>
        </w:tc>
      </w:tr>
      <w:tr w:rsidR="00C83152" w:rsidRPr="00A50253" w:rsidTr="00A50253">
        <w:trPr>
          <w:ins w:id="399"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400" w:author="Author" w:date="2011-04-08T11:21:00Z"/>
                <w:rFonts w:ascii="Arial" w:hAnsi="Arial" w:cs="Arial"/>
                <w:sz w:val="24"/>
                <w:szCs w:val="24"/>
              </w:rPr>
            </w:pPr>
            <w:ins w:id="401" w:author="Author" w:date="2011-04-08T11:21:00Z">
              <w:r w:rsidRPr="00A50253">
                <w:rPr>
                  <w:rFonts w:ascii="Arial" w:hAnsi="Arial" w:cs="Arial"/>
                  <w:sz w:val="24"/>
                  <w:szCs w:val="24"/>
                </w:rPr>
                <w:t>Primary Containment</w:t>
              </w:r>
            </w:ins>
          </w:p>
        </w:tc>
      </w:tr>
      <w:tr w:rsidR="00C83152" w:rsidRPr="00A50253" w:rsidTr="00A50253">
        <w:trPr>
          <w:ins w:id="402"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403" w:author="Author" w:date="2011-04-08T11:21:00Z"/>
                <w:rFonts w:ascii="Arial" w:hAnsi="Arial" w:cs="Arial"/>
                <w:sz w:val="24"/>
                <w:szCs w:val="24"/>
              </w:rPr>
            </w:pPr>
            <w:ins w:id="404" w:author="Author" w:date="2011-04-08T11:21:00Z">
              <w:r w:rsidRPr="00A50253">
                <w:rPr>
                  <w:rFonts w:ascii="Arial" w:hAnsi="Arial" w:cs="Arial"/>
                  <w:sz w:val="24"/>
                  <w:szCs w:val="24"/>
                </w:rPr>
                <w:t>Suppression Pool</w:t>
              </w:r>
            </w:ins>
          </w:p>
        </w:tc>
      </w:tr>
      <w:tr w:rsidR="00C83152" w:rsidRPr="00A50253" w:rsidTr="00A50253">
        <w:trPr>
          <w:ins w:id="405"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406" w:author="Author" w:date="2011-04-08T11:21:00Z"/>
                <w:rFonts w:ascii="Arial" w:hAnsi="Arial" w:cs="Arial"/>
                <w:sz w:val="24"/>
                <w:szCs w:val="24"/>
              </w:rPr>
            </w:pPr>
            <w:ins w:id="407" w:author="Author" w:date="2011-04-08T11:21:00Z">
              <w:r w:rsidRPr="00A50253">
                <w:rPr>
                  <w:rFonts w:ascii="Arial" w:hAnsi="Arial" w:cs="Arial"/>
                  <w:sz w:val="24"/>
                  <w:szCs w:val="24"/>
                </w:rPr>
                <w:t>SRV’s (closed, cycling or stuck open?)</w:t>
              </w:r>
            </w:ins>
          </w:p>
        </w:tc>
      </w:tr>
      <w:tr w:rsidR="00C83152" w:rsidRPr="00A50253" w:rsidTr="00A50253">
        <w:trPr>
          <w:ins w:id="408"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409" w:author="Author" w:date="2011-04-08T11:21:00Z"/>
                <w:rFonts w:ascii="Arial" w:hAnsi="Arial" w:cs="Arial"/>
                <w:sz w:val="24"/>
                <w:szCs w:val="24"/>
              </w:rPr>
            </w:pPr>
            <w:ins w:id="410" w:author="Author" w:date="2011-04-08T11:21:00Z">
              <w:r w:rsidRPr="00A50253">
                <w:rPr>
                  <w:rFonts w:ascii="Arial" w:hAnsi="Arial" w:cs="Arial"/>
                  <w:sz w:val="24"/>
                  <w:szCs w:val="24"/>
                </w:rPr>
                <w:t xml:space="preserve">EOPs (entered or imminent) </w:t>
              </w:r>
            </w:ins>
          </w:p>
        </w:tc>
      </w:tr>
      <w:tr w:rsidR="00C83152" w:rsidRPr="00A50253" w:rsidTr="00A50253">
        <w:trPr>
          <w:ins w:id="411"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412" w:author="Author" w:date="2011-04-08T11:21:00Z"/>
                <w:rFonts w:ascii="Arial" w:hAnsi="Arial" w:cs="Arial"/>
                <w:sz w:val="24"/>
                <w:szCs w:val="24"/>
              </w:rPr>
            </w:pPr>
            <w:ins w:id="413" w:author="Author" w:date="2011-04-08T11:21:00Z">
              <w:r w:rsidRPr="00A50253">
                <w:rPr>
                  <w:rFonts w:ascii="Arial" w:hAnsi="Arial" w:cs="Arial"/>
                  <w:sz w:val="24"/>
                  <w:szCs w:val="24"/>
                </w:rPr>
                <w:t>EALs (declared or imminent, time entered/exited)</w:t>
              </w:r>
            </w:ins>
          </w:p>
        </w:tc>
      </w:tr>
      <w:tr w:rsidR="00C83152" w:rsidRPr="00A50253" w:rsidTr="00A50253">
        <w:trPr>
          <w:ins w:id="414"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415" w:author="Author" w:date="2011-04-08T11:21:00Z"/>
                <w:rFonts w:ascii="Arial" w:hAnsi="Arial" w:cs="Arial"/>
                <w:sz w:val="24"/>
                <w:szCs w:val="24"/>
              </w:rPr>
            </w:pPr>
            <w:ins w:id="416" w:author="Author" w:date="2011-04-08T11:21:00Z">
              <w:r w:rsidRPr="00A50253">
                <w:rPr>
                  <w:rFonts w:ascii="Arial" w:hAnsi="Arial" w:cs="Arial"/>
                  <w:sz w:val="24"/>
                  <w:szCs w:val="24"/>
                </w:rPr>
                <w:t>Radioactive release (none, occurred &amp; terminated, on-going or imminent?)</w:t>
              </w:r>
            </w:ins>
          </w:p>
        </w:tc>
      </w:tr>
      <w:tr w:rsidR="00C83152" w:rsidRPr="00A50253" w:rsidTr="00A50253">
        <w:trPr>
          <w:ins w:id="417" w:author="Author" w:date="2011-04-08T11:21:00Z"/>
        </w:trPr>
        <w:tc>
          <w:tcPr>
            <w:tcW w:w="9520" w:type="dxa"/>
            <w:gridSpan w:val="3"/>
            <w:tcBorders>
              <w:right w:val="single" w:sz="4" w:space="0" w:color="auto"/>
            </w:tcBorders>
          </w:tcPr>
          <w:p w:rsidR="00C83152" w:rsidRPr="00A50253" w:rsidRDefault="00C83152" w:rsidP="00B312BD">
            <w:pPr>
              <w:numPr>
                <w:ilvl w:val="0"/>
                <w:numId w:val="11"/>
              </w:numPr>
              <w:autoSpaceDE/>
              <w:autoSpaceDN/>
              <w:adjustRightInd/>
              <w:rPr>
                <w:ins w:id="418" w:author="Author" w:date="2011-04-08T11:21:00Z"/>
                <w:rFonts w:ascii="Arial" w:hAnsi="Arial" w:cs="Arial"/>
                <w:sz w:val="24"/>
                <w:szCs w:val="24"/>
              </w:rPr>
            </w:pPr>
            <w:ins w:id="419" w:author="Author" w:date="2011-04-08T11:21:00Z">
              <w:r w:rsidRPr="00A50253">
                <w:rPr>
                  <w:rFonts w:ascii="Arial" w:hAnsi="Arial" w:cs="Arial"/>
                  <w:sz w:val="24"/>
                  <w:szCs w:val="24"/>
                </w:rPr>
                <w:t>Effect on other unit(s)</w:t>
              </w:r>
            </w:ins>
          </w:p>
        </w:tc>
      </w:tr>
      <w:tr w:rsidR="00C83152" w:rsidRPr="00A50253" w:rsidTr="00A50253">
        <w:trPr>
          <w:ins w:id="420" w:author="Author" w:date="2011-04-08T11:21:00Z"/>
        </w:trPr>
        <w:tc>
          <w:tcPr>
            <w:tcW w:w="9520" w:type="dxa"/>
            <w:gridSpan w:val="3"/>
            <w:tcBorders>
              <w:bottom w:val="single" w:sz="4" w:space="0" w:color="auto"/>
              <w:right w:val="single" w:sz="4" w:space="0" w:color="auto"/>
            </w:tcBorders>
          </w:tcPr>
          <w:p w:rsidR="00C83152" w:rsidRPr="00A50253" w:rsidRDefault="00C83152" w:rsidP="00B312BD">
            <w:pPr>
              <w:numPr>
                <w:ilvl w:val="0"/>
                <w:numId w:val="11"/>
              </w:numPr>
              <w:autoSpaceDE/>
              <w:autoSpaceDN/>
              <w:adjustRightInd/>
              <w:rPr>
                <w:ins w:id="421" w:author="Author" w:date="2011-04-08T11:21:00Z"/>
                <w:rFonts w:ascii="Arial" w:hAnsi="Arial" w:cs="Arial"/>
                <w:sz w:val="24"/>
                <w:szCs w:val="24"/>
              </w:rPr>
            </w:pPr>
            <w:ins w:id="422" w:author="Author" w:date="2011-04-08T11:21:00Z">
              <w:r w:rsidRPr="00A50253">
                <w:rPr>
                  <w:rFonts w:ascii="Arial" w:hAnsi="Arial" w:cs="Arial"/>
                  <w:sz w:val="24"/>
                  <w:szCs w:val="24"/>
                </w:rPr>
                <w:t>Security event (threat, damage)</w:t>
              </w:r>
            </w:ins>
          </w:p>
        </w:tc>
      </w:tr>
      <w:tr w:rsidR="00C83152" w:rsidRPr="00A50253" w:rsidTr="00A50253">
        <w:trPr>
          <w:ins w:id="423" w:author="Author" w:date="2011-04-08T11:21:00Z"/>
        </w:trPr>
        <w:tc>
          <w:tcPr>
            <w:tcW w:w="9520" w:type="dxa"/>
            <w:gridSpan w:val="3"/>
            <w:tcBorders>
              <w:top w:val="single" w:sz="4" w:space="0" w:color="auto"/>
            </w:tcBorders>
          </w:tcPr>
          <w:p w:rsidR="00C83152" w:rsidRPr="00A50253" w:rsidRDefault="00C83152" w:rsidP="00B312BD">
            <w:pPr>
              <w:rPr>
                <w:ins w:id="424" w:author="Author" w:date="2011-04-08T11:21:00Z"/>
                <w:rFonts w:ascii="Arial" w:hAnsi="Arial" w:cs="Arial"/>
                <w:b/>
                <w:sz w:val="24"/>
                <w:szCs w:val="24"/>
              </w:rPr>
            </w:pPr>
            <w:ins w:id="425" w:author="Author" w:date="2011-04-08T11:21:00Z">
              <w:r w:rsidRPr="00A50253">
                <w:rPr>
                  <w:rFonts w:ascii="Arial" w:hAnsi="Arial" w:cs="Arial"/>
                  <w:b/>
                  <w:sz w:val="24"/>
                  <w:szCs w:val="24"/>
                </w:rPr>
                <w:t>Short Term Considerations</w:t>
              </w:r>
            </w:ins>
          </w:p>
        </w:tc>
      </w:tr>
      <w:tr w:rsidR="00C83152" w:rsidRPr="00A50253" w:rsidTr="00A50253">
        <w:trPr>
          <w:ins w:id="426" w:author="Author" w:date="2011-04-08T11:21:00Z"/>
        </w:trPr>
        <w:tc>
          <w:tcPr>
            <w:tcW w:w="9520" w:type="dxa"/>
            <w:gridSpan w:val="3"/>
          </w:tcPr>
          <w:p w:rsidR="00C83152" w:rsidRPr="00A50253" w:rsidRDefault="00C83152" w:rsidP="00B312BD">
            <w:pPr>
              <w:numPr>
                <w:ilvl w:val="0"/>
                <w:numId w:val="12"/>
              </w:numPr>
              <w:autoSpaceDE/>
              <w:autoSpaceDN/>
              <w:adjustRightInd/>
              <w:rPr>
                <w:ins w:id="427" w:author="Author" w:date="2011-04-08T11:21:00Z"/>
                <w:rFonts w:ascii="Arial" w:hAnsi="Arial" w:cs="Arial"/>
                <w:sz w:val="24"/>
                <w:szCs w:val="24"/>
              </w:rPr>
            </w:pPr>
            <w:ins w:id="428" w:author="Author" w:date="2011-04-08T11:21:00Z">
              <w:r w:rsidRPr="00A50253">
                <w:rPr>
                  <w:rFonts w:ascii="Arial" w:hAnsi="Arial" w:cs="Arial"/>
                  <w:sz w:val="24"/>
                  <w:szCs w:val="24"/>
                </w:rPr>
                <w:t>Fuel Clad, Reactor Coolant System, and Primary and Secondary Containment</w:t>
              </w:r>
            </w:ins>
          </w:p>
        </w:tc>
      </w:tr>
      <w:tr w:rsidR="00C83152" w:rsidRPr="00A50253" w:rsidTr="00A50253">
        <w:trPr>
          <w:ins w:id="429" w:author="Author" w:date="2011-04-08T11:21:00Z"/>
        </w:trPr>
        <w:tc>
          <w:tcPr>
            <w:tcW w:w="9520" w:type="dxa"/>
            <w:gridSpan w:val="3"/>
          </w:tcPr>
          <w:p w:rsidR="00C83152" w:rsidRPr="00A50253" w:rsidRDefault="00C83152" w:rsidP="00B312BD">
            <w:pPr>
              <w:numPr>
                <w:ilvl w:val="0"/>
                <w:numId w:val="12"/>
              </w:numPr>
              <w:autoSpaceDE/>
              <w:autoSpaceDN/>
              <w:adjustRightInd/>
              <w:rPr>
                <w:ins w:id="430" w:author="Author" w:date="2011-04-08T11:21:00Z"/>
                <w:rFonts w:ascii="Arial" w:hAnsi="Arial" w:cs="Arial"/>
                <w:sz w:val="24"/>
                <w:szCs w:val="24"/>
              </w:rPr>
            </w:pPr>
            <w:ins w:id="431" w:author="Author" w:date="2011-04-08T11:21:00Z">
              <w:r w:rsidRPr="00A50253">
                <w:rPr>
                  <w:rFonts w:ascii="Arial" w:hAnsi="Arial" w:cs="Arial"/>
                  <w:sz w:val="24"/>
                  <w:szCs w:val="24"/>
                </w:rPr>
                <w:t>Tech Spec Safety Limits</w:t>
              </w:r>
            </w:ins>
          </w:p>
        </w:tc>
      </w:tr>
      <w:tr w:rsidR="00C83152" w:rsidRPr="00A50253" w:rsidTr="00A50253">
        <w:trPr>
          <w:ins w:id="432" w:author="Author" w:date="2011-04-08T11:21:00Z"/>
        </w:trPr>
        <w:tc>
          <w:tcPr>
            <w:tcW w:w="9520" w:type="dxa"/>
            <w:gridSpan w:val="3"/>
          </w:tcPr>
          <w:p w:rsidR="00C83152" w:rsidRPr="00A50253" w:rsidRDefault="00C83152" w:rsidP="00B312BD">
            <w:pPr>
              <w:numPr>
                <w:ilvl w:val="0"/>
                <w:numId w:val="12"/>
              </w:numPr>
              <w:autoSpaceDE/>
              <w:autoSpaceDN/>
              <w:adjustRightInd/>
              <w:rPr>
                <w:ins w:id="433" w:author="Author" w:date="2011-04-08T11:21:00Z"/>
                <w:rFonts w:ascii="Arial" w:hAnsi="Arial" w:cs="Arial"/>
                <w:sz w:val="24"/>
                <w:szCs w:val="24"/>
              </w:rPr>
            </w:pPr>
            <w:ins w:id="434" w:author="Author" w:date="2011-04-08T11:21:00Z">
              <w:r w:rsidRPr="00A50253">
                <w:rPr>
                  <w:rFonts w:ascii="Arial" w:hAnsi="Arial" w:cs="Arial"/>
                  <w:sz w:val="24"/>
                  <w:szCs w:val="24"/>
                </w:rPr>
                <w:t>Electrical Power</w:t>
              </w:r>
            </w:ins>
          </w:p>
        </w:tc>
      </w:tr>
      <w:tr w:rsidR="00C83152" w:rsidRPr="00A50253" w:rsidTr="00A50253">
        <w:trPr>
          <w:ins w:id="435" w:author="Author" w:date="2011-04-08T11:21:00Z"/>
        </w:trPr>
        <w:tc>
          <w:tcPr>
            <w:tcW w:w="9520" w:type="dxa"/>
            <w:gridSpan w:val="3"/>
          </w:tcPr>
          <w:p w:rsidR="00C83152" w:rsidRPr="00A50253" w:rsidRDefault="00C83152" w:rsidP="00B312BD">
            <w:pPr>
              <w:numPr>
                <w:ilvl w:val="0"/>
                <w:numId w:val="12"/>
              </w:numPr>
              <w:autoSpaceDE/>
              <w:autoSpaceDN/>
              <w:adjustRightInd/>
              <w:rPr>
                <w:ins w:id="436" w:author="Author" w:date="2011-04-08T11:21:00Z"/>
                <w:rFonts w:ascii="Arial" w:hAnsi="Arial" w:cs="Arial"/>
                <w:sz w:val="24"/>
                <w:szCs w:val="24"/>
              </w:rPr>
            </w:pPr>
            <w:ins w:id="437" w:author="Author" w:date="2011-04-08T11:21:00Z">
              <w:r w:rsidRPr="00A50253">
                <w:rPr>
                  <w:rFonts w:ascii="Arial" w:hAnsi="Arial" w:cs="Arial"/>
                  <w:sz w:val="24"/>
                  <w:szCs w:val="24"/>
                </w:rPr>
                <w:t>EAL progression path</w:t>
              </w:r>
            </w:ins>
          </w:p>
        </w:tc>
      </w:tr>
      <w:tr w:rsidR="00C83152" w:rsidRPr="00A50253" w:rsidTr="00A50253">
        <w:trPr>
          <w:ins w:id="438" w:author="Author" w:date="2011-04-08T11:21:00Z"/>
        </w:trPr>
        <w:tc>
          <w:tcPr>
            <w:tcW w:w="9520" w:type="dxa"/>
            <w:gridSpan w:val="3"/>
          </w:tcPr>
          <w:p w:rsidR="00C83152" w:rsidRPr="00A50253" w:rsidRDefault="00C83152" w:rsidP="00B312BD">
            <w:pPr>
              <w:numPr>
                <w:ilvl w:val="0"/>
                <w:numId w:val="12"/>
              </w:numPr>
              <w:autoSpaceDE/>
              <w:autoSpaceDN/>
              <w:adjustRightInd/>
              <w:rPr>
                <w:ins w:id="439" w:author="Author" w:date="2011-04-08T11:21:00Z"/>
                <w:rFonts w:ascii="Arial" w:hAnsi="Arial" w:cs="Arial"/>
                <w:sz w:val="24"/>
                <w:szCs w:val="24"/>
              </w:rPr>
            </w:pPr>
            <w:ins w:id="440" w:author="Author" w:date="2011-04-08T11:21:00Z">
              <w:r w:rsidRPr="00A50253">
                <w:rPr>
                  <w:rFonts w:ascii="Arial" w:hAnsi="Arial" w:cs="Arial"/>
                  <w:sz w:val="24"/>
                  <w:szCs w:val="24"/>
                </w:rPr>
                <w:t>Safety Related Equipment out of service or failed to actuate</w:t>
              </w:r>
            </w:ins>
          </w:p>
        </w:tc>
      </w:tr>
      <w:tr w:rsidR="00C83152" w:rsidRPr="00A50253" w:rsidTr="00A50253">
        <w:trPr>
          <w:ins w:id="441" w:author="Author" w:date="2011-04-08T11:21:00Z"/>
        </w:trPr>
        <w:tc>
          <w:tcPr>
            <w:tcW w:w="9520" w:type="dxa"/>
            <w:gridSpan w:val="3"/>
          </w:tcPr>
          <w:p w:rsidR="00C83152" w:rsidRPr="00A50253" w:rsidRDefault="00C83152" w:rsidP="00B312BD">
            <w:pPr>
              <w:numPr>
                <w:ilvl w:val="0"/>
                <w:numId w:val="12"/>
              </w:numPr>
              <w:autoSpaceDE/>
              <w:autoSpaceDN/>
              <w:adjustRightInd/>
              <w:rPr>
                <w:ins w:id="442" w:author="Author" w:date="2011-04-08T11:21:00Z"/>
                <w:rFonts w:ascii="Arial" w:hAnsi="Arial" w:cs="Arial"/>
                <w:sz w:val="24"/>
                <w:szCs w:val="24"/>
              </w:rPr>
            </w:pPr>
            <w:ins w:id="443" w:author="Author" w:date="2011-04-08T11:21:00Z">
              <w:r w:rsidRPr="00A50253">
                <w:rPr>
                  <w:rFonts w:ascii="Arial" w:hAnsi="Arial" w:cs="Arial"/>
                  <w:sz w:val="24"/>
                  <w:szCs w:val="24"/>
                </w:rPr>
                <w:t>Support systems for Safety Related Equipment functioning</w:t>
              </w:r>
            </w:ins>
          </w:p>
        </w:tc>
      </w:tr>
      <w:tr w:rsidR="00C83152" w:rsidRPr="00A50253" w:rsidTr="00A50253">
        <w:trPr>
          <w:ins w:id="444" w:author="Author" w:date="2011-04-08T11:21:00Z"/>
        </w:trPr>
        <w:tc>
          <w:tcPr>
            <w:tcW w:w="9520" w:type="dxa"/>
            <w:gridSpan w:val="3"/>
          </w:tcPr>
          <w:p w:rsidR="00C83152" w:rsidRPr="00A50253" w:rsidRDefault="00C83152" w:rsidP="00B312BD">
            <w:pPr>
              <w:numPr>
                <w:ilvl w:val="0"/>
                <w:numId w:val="12"/>
              </w:numPr>
              <w:autoSpaceDE/>
              <w:autoSpaceDN/>
              <w:adjustRightInd/>
              <w:rPr>
                <w:ins w:id="445" w:author="Author" w:date="2011-04-08T11:21:00Z"/>
                <w:rFonts w:ascii="Arial" w:hAnsi="Arial" w:cs="Arial"/>
                <w:sz w:val="24"/>
                <w:szCs w:val="24"/>
              </w:rPr>
            </w:pPr>
            <w:ins w:id="446" w:author="Author" w:date="2011-04-08T11:21:00Z">
              <w:r w:rsidRPr="00A50253">
                <w:rPr>
                  <w:rFonts w:ascii="Arial" w:hAnsi="Arial" w:cs="Arial"/>
                  <w:sz w:val="24"/>
                  <w:szCs w:val="24"/>
                </w:rPr>
                <w:t xml:space="preserve">What are the Licensee’s priorities </w:t>
              </w:r>
            </w:ins>
          </w:p>
        </w:tc>
      </w:tr>
      <w:tr w:rsidR="00C83152" w:rsidRPr="00A50253" w:rsidTr="00A50253">
        <w:trPr>
          <w:ins w:id="447" w:author="Author" w:date="2011-04-08T11:21:00Z"/>
        </w:trPr>
        <w:tc>
          <w:tcPr>
            <w:tcW w:w="9520" w:type="dxa"/>
            <w:gridSpan w:val="3"/>
          </w:tcPr>
          <w:p w:rsidR="00C83152" w:rsidRPr="00A50253" w:rsidRDefault="00C83152" w:rsidP="00B312BD">
            <w:pPr>
              <w:numPr>
                <w:ilvl w:val="0"/>
                <w:numId w:val="12"/>
              </w:numPr>
              <w:autoSpaceDE/>
              <w:autoSpaceDN/>
              <w:adjustRightInd/>
              <w:rPr>
                <w:ins w:id="448" w:author="Author" w:date="2011-04-08T11:21:00Z"/>
                <w:rFonts w:ascii="Arial" w:hAnsi="Arial" w:cs="Arial"/>
                <w:sz w:val="24"/>
                <w:szCs w:val="24"/>
              </w:rPr>
            </w:pPr>
            <w:ins w:id="449" w:author="Author" w:date="2011-04-08T11:21:00Z">
              <w:r w:rsidRPr="00A50253">
                <w:rPr>
                  <w:rFonts w:ascii="Arial" w:hAnsi="Arial" w:cs="Arial"/>
                  <w:sz w:val="24"/>
                  <w:szCs w:val="24"/>
                </w:rPr>
                <w:t>Operator Response in accordance with procedures</w:t>
              </w:r>
            </w:ins>
          </w:p>
        </w:tc>
      </w:tr>
      <w:tr w:rsidR="00C83152" w:rsidRPr="00A50253" w:rsidTr="00A50253">
        <w:trPr>
          <w:ins w:id="450" w:author="Author" w:date="2011-04-08T11:21:00Z"/>
        </w:trPr>
        <w:tc>
          <w:tcPr>
            <w:tcW w:w="9520" w:type="dxa"/>
            <w:gridSpan w:val="3"/>
          </w:tcPr>
          <w:p w:rsidR="00C83152" w:rsidRPr="00A50253" w:rsidRDefault="00C83152" w:rsidP="00B312BD">
            <w:pPr>
              <w:numPr>
                <w:ilvl w:val="0"/>
                <w:numId w:val="12"/>
              </w:numPr>
              <w:autoSpaceDE/>
              <w:autoSpaceDN/>
              <w:adjustRightInd/>
              <w:rPr>
                <w:ins w:id="451" w:author="Author" w:date="2011-04-08T11:21:00Z"/>
                <w:rFonts w:ascii="Arial" w:hAnsi="Arial" w:cs="Arial"/>
                <w:sz w:val="24"/>
                <w:szCs w:val="24"/>
              </w:rPr>
            </w:pPr>
            <w:ins w:id="452" w:author="Author" w:date="2011-04-08T11:21:00Z">
              <w:r w:rsidRPr="00A50253">
                <w:rPr>
                  <w:rFonts w:ascii="Arial" w:hAnsi="Arial" w:cs="Arial"/>
                  <w:sz w:val="24"/>
                  <w:szCs w:val="24"/>
                </w:rPr>
                <w:t xml:space="preserve">Licensee notifications to the state, locals, and NRC </w:t>
              </w:r>
            </w:ins>
          </w:p>
        </w:tc>
      </w:tr>
      <w:tr w:rsidR="00C83152" w:rsidRPr="00A50253" w:rsidTr="00A50253">
        <w:trPr>
          <w:ins w:id="453" w:author="Author" w:date="2011-04-08T11:21:00Z"/>
        </w:trPr>
        <w:tc>
          <w:tcPr>
            <w:tcW w:w="9520" w:type="dxa"/>
            <w:gridSpan w:val="3"/>
          </w:tcPr>
          <w:p w:rsidR="00C83152" w:rsidRPr="00A50253" w:rsidRDefault="00C83152" w:rsidP="00B312BD">
            <w:pPr>
              <w:numPr>
                <w:ilvl w:val="0"/>
                <w:numId w:val="12"/>
              </w:numPr>
              <w:autoSpaceDE/>
              <w:autoSpaceDN/>
              <w:adjustRightInd/>
              <w:rPr>
                <w:ins w:id="454" w:author="Author" w:date="2011-04-08T11:21:00Z"/>
                <w:rFonts w:ascii="Arial" w:hAnsi="Arial" w:cs="Arial"/>
                <w:sz w:val="24"/>
                <w:szCs w:val="24"/>
              </w:rPr>
            </w:pPr>
            <w:ins w:id="455" w:author="Author" w:date="2011-04-08T11:21:00Z">
              <w:r w:rsidRPr="00A50253">
                <w:rPr>
                  <w:rFonts w:ascii="Arial" w:hAnsi="Arial" w:cs="Arial"/>
                  <w:sz w:val="24"/>
                  <w:szCs w:val="24"/>
                </w:rPr>
                <w:t>Communicate safety concerns to NRC and Licensee management</w:t>
              </w:r>
            </w:ins>
          </w:p>
        </w:tc>
      </w:tr>
      <w:tr w:rsidR="00C83152" w:rsidRPr="00A50253" w:rsidTr="00A50253">
        <w:trPr>
          <w:ins w:id="456" w:author="Author" w:date="2011-04-08T11:21:00Z"/>
        </w:trPr>
        <w:tc>
          <w:tcPr>
            <w:tcW w:w="9520" w:type="dxa"/>
            <w:gridSpan w:val="3"/>
          </w:tcPr>
          <w:p w:rsidR="00C83152" w:rsidRPr="00A50253" w:rsidRDefault="00C83152" w:rsidP="00B312BD">
            <w:pPr>
              <w:numPr>
                <w:ilvl w:val="0"/>
                <w:numId w:val="12"/>
              </w:numPr>
              <w:autoSpaceDE/>
              <w:autoSpaceDN/>
              <w:adjustRightInd/>
              <w:rPr>
                <w:ins w:id="457" w:author="Author" w:date="2011-04-08T11:21:00Z"/>
                <w:rFonts w:ascii="Arial" w:hAnsi="Arial" w:cs="Arial"/>
                <w:sz w:val="24"/>
                <w:szCs w:val="24"/>
              </w:rPr>
            </w:pPr>
            <w:ins w:id="458" w:author="Author" w:date="2011-04-08T11:21:00Z">
              <w:r w:rsidRPr="00A50253">
                <w:rPr>
                  <w:rFonts w:ascii="Arial" w:hAnsi="Arial" w:cs="Arial"/>
                  <w:sz w:val="24"/>
                  <w:szCs w:val="24"/>
                </w:rPr>
                <w:t>Personnel injuries, contaminations, or overexposures</w:t>
              </w:r>
            </w:ins>
          </w:p>
        </w:tc>
      </w:tr>
      <w:tr w:rsidR="00C83152" w:rsidRPr="00A50253" w:rsidTr="00A50253">
        <w:trPr>
          <w:ins w:id="459" w:author="Author" w:date="2011-04-08T11:21:00Z"/>
        </w:trPr>
        <w:tc>
          <w:tcPr>
            <w:tcW w:w="9520" w:type="dxa"/>
            <w:gridSpan w:val="3"/>
          </w:tcPr>
          <w:p w:rsidR="00C83152" w:rsidRPr="00A50253" w:rsidRDefault="00C83152" w:rsidP="00B312BD">
            <w:pPr>
              <w:numPr>
                <w:ilvl w:val="0"/>
                <w:numId w:val="12"/>
              </w:numPr>
              <w:autoSpaceDE/>
              <w:autoSpaceDN/>
              <w:adjustRightInd/>
              <w:rPr>
                <w:ins w:id="460" w:author="Author" w:date="2011-04-08T11:21:00Z"/>
                <w:rFonts w:ascii="Arial" w:hAnsi="Arial" w:cs="Arial"/>
                <w:sz w:val="24"/>
                <w:szCs w:val="24"/>
              </w:rPr>
            </w:pPr>
            <w:ins w:id="461" w:author="Author" w:date="2011-04-08T11:21:00Z">
              <w:r w:rsidRPr="00A50253">
                <w:rPr>
                  <w:rFonts w:ascii="Arial" w:hAnsi="Arial" w:cs="Arial"/>
                  <w:sz w:val="24"/>
                  <w:szCs w:val="24"/>
                </w:rPr>
                <w:t xml:space="preserve">Additional support or relief needed to continue to monitor the event </w:t>
              </w:r>
            </w:ins>
          </w:p>
        </w:tc>
      </w:tr>
    </w:tbl>
    <w:p w:rsidR="00A50253" w:rsidRDefault="00A50253" w:rsidP="00A50253">
      <w:pPr>
        <w:autoSpaceDE/>
        <w:autoSpaceDN/>
        <w:adjustRightInd/>
        <w:rPr>
          <w:rFonts w:ascii="Arial" w:hAnsi="Arial" w:cs="Arial"/>
          <w:sz w:val="18"/>
          <w:szCs w:val="18"/>
        </w:rPr>
      </w:pPr>
      <w:r>
        <w:rPr>
          <w:rFonts w:ascii="Arial" w:hAnsi="Arial" w:cs="Arial"/>
          <w:sz w:val="18"/>
          <w:szCs w:val="18"/>
        </w:rPr>
        <w:br w:type="page"/>
      </w:r>
    </w:p>
    <w:p w:rsidR="00A43A18" w:rsidRDefault="00A43A18" w:rsidP="00A43A18">
      <w:pPr>
        <w:tabs>
          <w:tab w:val="left" w:pos="274"/>
          <w:tab w:val="left" w:pos="806"/>
          <w:tab w:val="left" w:pos="1440"/>
          <w:tab w:val="left" w:pos="2074"/>
          <w:tab w:val="left" w:pos="2707"/>
        </w:tabs>
        <w:jc w:val="center"/>
        <w:rPr>
          <w:ins w:id="462" w:author="Author" w:date="2011-04-08T11:34:00Z"/>
          <w:rFonts w:ascii="Arial" w:hAnsi="Arial" w:cs="Arial"/>
          <w:sz w:val="24"/>
          <w:szCs w:val="24"/>
        </w:rPr>
      </w:pPr>
      <w:ins w:id="463" w:author="Author" w:date="2011-04-08T11:13:00Z">
        <w:r>
          <w:rPr>
            <w:rFonts w:ascii="Arial" w:hAnsi="Arial" w:cs="Arial"/>
            <w:sz w:val="24"/>
            <w:szCs w:val="24"/>
          </w:rPr>
          <w:lastRenderedPageBreak/>
          <w:t>P</w:t>
        </w:r>
      </w:ins>
      <w:ins w:id="464" w:author="Author" w:date="2011-04-08T11:12:00Z">
        <w:r>
          <w:rPr>
            <w:rFonts w:ascii="Arial" w:hAnsi="Arial" w:cs="Arial"/>
            <w:sz w:val="24"/>
            <w:szCs w:val="24"/>
          </w:rPr>
          <w:t>ost Transient Response</w:t>
        </w:r>
      </w:ins>
    </w:p>
    <w:p w:rsidR="00A50253" w:rsidRPr="00E2571B" w:rsidRDefault="00A50253" w:rsidP="00A43A18">
      <w:pPr>
        <w:tabs>
          <w:tab w:val="left" w:pos="274"/>
          <w:tab w:val="left" w:pos="806"/>
          <w:tab w:val="left" w:pos="1440"/>
          <w:tab w:val="left" w:pos="2074"/>
          <w:tab w:val="left" w:pos="2707"/>
        </w:tabs>
        <w:jc w:val="center"/>
        <w:rPr>
          <w:ins w:id="465" w:author="Author" w:date="2011-04-08T11:34:00Z"/>
          <w:rFonts w:ascii="Arial" w:hAnsi="Arial" w:cs="Arial"/>
          <w:sz w:val="18"/>
          <w:szCs w:val="18"/>
        </w:rPr>
      </w:pPr>
    </w:p>
    <w:tbl>
      <w:tblPr>
        <w:tblStyle w:val="TableGrid"/>
        <w:tblpPr w:leftFromText="180" w:rightFromText="180" w:vertAnchor="page" w:horzAnchor="margin" w:tblpY="1966"/>
        <w:tblW w:w="0" w:type="auto"/>
        <w:tblCellMar>
          <w:top w:w="43" w:type="dxa"/>
          <w:left w:w="115" w:type="dxa"/>
          <w:bottom w:w="43" w:type="dxa"/>
          <w:right w:w="115" w:type="dxa"/>
        </w:tblCellMar>
        <w:tblLook w:val="01E0"/>
      </w:tblPr>
      <w:tblGrid>
        <w:gridCol w:w="9576"/>
      </w:tblGrid>
      <w:tr w:rsidR="00E2571B" w:rsidRPr="00A50253" w:rsidTr="00E2571B">
        <w:trPr>
          <w:ins w:id="466" w:author="Author" w:date="2011-04-08T11:36:00Z"/>
        </w:trPr>
        <w:tc>
          <w:tcPr>
            <w:tcW w:w="9576" w:type="dxa"/>
          </w:tcPr>
          <w:p w:rsidR="00E2571B" w:rsidRPr="00A50253" w:rsidRDefault="00E2571B" w:rsidP="00E2571B">
            <w:pPr>
              <w:rPr>
                <w:ins w:id="467" w:author="Author" w:date="2011-04-08T11:36:00Z"/>
                <w:rFonts w:ascii="Arial" w:hAnsi="Arial" w:cs="Arial"/>
                <w:b/>
                <w:sz w:val="24"/>
                <w:szCs w:val="24"/>
              </w:rPr>
            </w:pPr>
            <w:ins w:id="468" w:author="Author" w:date="2011-04-08T11:36:00Z">
              <w:r w:rsidRPr="00A50253">
                <w:rPr>
                  <w:rFonts w:ascii="Arial" w:hAnsi="Arial" w:cs="Arial"/>
                  <w:b/>
                  <w:sz w:val="24"/>
                  <w:szCs w:val="24"/>
                </w:rPr>
                <w:t>Event Follow-up</w:t>
              </w:r>
            </w:ins>
          </w:p>
        </w:tc>
      </w:tr>
      <w:tr w:rsidR="00E2571B" w:rsidRPr="00A50253" w:rsidTr="00E2571B">
        <w:trPr>
          <w:ins w:id="469" w:author="Author" w:date="2011-04-08T11:36:00Z"/>
        </w:trPr>
        <w:tc>
          <w:tcPr>
            <w:tcW w:w="9576" w:type="dxa"/>
          </w:tcPr>
          <w:p w:rsidR="00E2571B" w:rsidRPr="00A50253" w:rsidRDefault="00E2571B" w:rsidP="00E2571B">
            <w:pPr>
              <w:rPr>
                <w:ins w:id="470" w:author="Author" w:date="2011-04-08T11:36:00Z"/>
                <w:rFonts w:ascii="Arial" w:hAnsi="Arial" w:cs="Arial"/>
                <w:sz w:val="24"/>
                <w:szCs w:val="24"/>
              </w:rPr>
            </w:pPr>
            <w:ins w:id="471" w:author="Author" w:date="2011-04-08T11:36:00Z">
              <w:r w:rsidRPr="00A50253">
                <w:rPr>
                  <w:rFonts w:ascii="Arial" w:hAnsi="Arial" w:cs="Arial"/>
                  <w:sz w:val="24"/>
                  <w:szCs w:val="24"/>
                </w:rPr>
                <w:t>Provide information to the PAOs and SLOs concerning the event.</w:t>
              </w:r>
            </w:ins>
          </w:p>
        </w:tc>
      </w:tr>
      <w:tr w:rsidR="00E2571B" w:rsidRPr="00A50253" w:rsidTr="00E2571B">
        <w:trPr>
          <w:ins w:id="472" w:author="Author" w:date="2011-04-08T11:36:00Z"/>
        </w:trPr>
        <w:tc>
          <w:tcPr>
            <w:tcW w:w="9576" w:type="dxa"/>
          </w:tcPr>
          <w:p w:rsidR="00E2571B" w:rsidRPr="00A50253" w:rsidRDefault="00E2571B" w:rsidP="00E2571B">
            <w:pPr>
              <w:rPr>
                <w:ins w:id="473" w:author="Author" w:date="2011-04-08T11:36:00Z"/>
                <w:rFonts w:ascii="Arial" w:hAnsi="Arial" w:cs="Arial"/>
                <w:sz w:val="24"/>
                <w:szCs w:val="24"/>
              </w:rPr>
            </w:pPr>
            <w:ins w:id="474" w:author="Author" w:date="2011-04-08T11:36:00Z">
              <w:r w:rsidRPr="00A50253">
                <w:rPr>
                  <w:rFonts w:ascii="Arial" w:hAnsi="Arial" w:cs="Arial"/>
                  <w:sz w:val="24"/>
                  <w:szCs w:val="24"/>
                </w:rPr>
                <w:t>Implement IP 71153, “Follow-up of Events and Notices of Enforcement Discretion”</w:t>
              </w:r>
            </w:ins>
          </w:p>
        </w:tc>
      </w:tr>
      <w:tr w:rsidR="00E2571B" w:rsidRPr="00A50253" w:rsidTr="00E2571B">
        <w:trPr>
          <w:ins w:id="475" w:author="Author" w:date="2011-04-08T11:36:00Z"/>
        </w:trPr>
        <w:tc>
          <w:tcPr>
            <w:tcW w:w="9576" w:type="dxa"/>
          </w:tcPr>
          <w:p w:rsidR="00E2571B" w:rsidRPr="00A50253" w:rsidRDefault="00E2571B" w:rsidP="00E2571B">
            <w:pPr>
              <w:rPr>
                <w:ins w:id="476" w:author="Author" w:date="2011-04-08T11:36:00Z"/>
                <w:rFonts w:ascii="Arial" w:hAnsi="Arial" w:cs="Arial"/>
                <w:sz w:val="24"/>
                <w:szCs w:val="24"/>
              </w:rPr>
            </w:pPr>
            <w:ins w:id="477" w:author="Author" w:date="2011-04-08T11:36:00Z">
              <w:r w:rsidRPr="00A50253">
                <w:rPr>
                  <w:rFonts w:ascii="Arial" w:hAnsi="Arial" w:cs="Arial"/>
                  <w:sz w:val="24"/>
                  <w:szCs w:val="24"/>
                </w:rPr>
                <w:t>Confirm the licensee properly classified the event and timely notified state, locals, and NRC</w:t>
              </w:r>
            </w:ins>
          </w:p>
        </w:tc>
      </w:tr>
      <w:tr w:rsidR="00E2571B" w:rsidRPr="00A50253" w:rsidTr="00E2571B">
        <w:trPr>
          <w:ins w:id="478" w:author="Author" w:date="2011-04-08T11:36:00Z"/>
        </w:trPr>
        <w:tc>
          <w:tcPr>
            <w:tcW w:w="9576" w:type="dxa"/>
          </w:tcPr>
          <w:p w:rsidR="00E2571B" w:rsidRPr="00A50253" w:rsidRDefault="00E2571B" w:rsidP="00E2571B">
            <w:pPr>
              <w:rPr>
                <w:ins w:id="479" w:author="Author" w:date="2011-04-08T11:36:00Z"/>
                <w:rFonts w:ascii="Arial" w:hAnsi="Arial" w:cs="Arial"/>
                <w:sz w:val="24"/>
                <w:szCs w:val="24"/>
              </w:rPr>
            </w:pPr>
            <w:ins w:id="480" w:author="Author" w:date="2011-04-08T11:36:00Z">
              <w:r w:rsidRPr="00A50253">
                <w:rPr>
                  <w:rFonts w:ascii="Arial" w:hAnsi="Arial" w:cs="Arial"/>
                  <w:sz w:val="24"/>
                  <w:szCs w:val="24"/>
                </w:rPr>
                <w:t xml:space="preserve">Review Event Notification </w:t>
              </w:r>
            </w:ins>
          </w:p>
        </w:tc>
      </w:tr>
      <w:tr w:rsidR="00E2571B" w:rsidRPr="00A50253" w:rsidTr="00E2571B">
        <w:trPr>
          <w:trHeight w:val="118"/>
          <w:ins w:id="481" w:author="Author" w:date="2011-04-08T11:36:00Z"/>
        </w:trPr>
        <w:tc>
          <w:tcPr>
            <w:tcW w:w="9576" w:type="dxa"/>
          </w:tcPr>
          <w:p w:rsidR="00E2571B" w:rsidRPr="00A50253" w:rsidRDefault="00E2571B" w:rsidP="00E2571B">
            <w:pPr>
              <w:rPr>
                <w:ins w:id="482" w:author="Author" w:date="2011-04-08T11:36:00Z"/>
                <w:rFonts w:ascii="Arial" w:hAnsi="Arial" w:cs="Arial"/>
                <w:sz w:val="24"/>
                <w:szCs w:val="24"/>
              </w:rPr>
            </w:pPr>
            <w:ins w:id="483" w:author="Author" w:date="2011-04-08T11:36:00Z">
              <w:r w:rsidRPr="00A50253">
                <w:rPr>
                  <w:rFonts w:ascii="Arial" w:hAnsi="Arial" w:cs="Arial"/>
                  <w:sz w:val="24"/>
                  <w:szCs w:val="24"/>
                </w:rPr>
                <w:t>Collect alarm data printouts</w:t>
              </w:r>
            </w:ins>
          </w:p>
        </w:tc>
      </w:tr>
      <w:tr w:rsidR="00E2571B" w:rsidRPr="00A50253" w:rsidTr="00E2571B">
        <w:trPr>
          <w:ins w:id="484" w:author="Author" w:date="2011-04-08T11:36:00Z"/>
        </w:trPr>
        <w:tc>
          <w:tcPr>
            <w:tcW w:w="9576" w:type="dxa"/>
          </w:tcPr>
          <w:p w:rsidR="00E2571B" w:rsidRPr="00A50253" w:rsidRDefault="00E2571B" w:rsidP="00E2571B">
            <w:pPr>
              <w:rPr>
                <w:ins w:id="485" w:author="Author" w:date="2011-04-08T11:36:00Z"/>
                <w:rFonts w:ascii="Arial" w:hAnsi="Arial" w:cs="Arial"/>
                <w:sz w:val="24"/>
                <w:szCs w:val="24"/>
              </w:rPr>
            </w:pPr>
            <w:ins w:id="486" w:author="Author" w:date="2011-04-08T11:36:00Z">
              <w:r w:rsidRPr="00A50253">
                <w:rPr>
                  <w:rFonts w:ascii="Arial" w:hAnsi="Arial" w:cs="Arial"/>
                  <w:sz w:val="24"/>
                  <w:szCs w:val="24"/>
                </w:rPr>
                <w:t>Obtain and review sequence of event recorders</w:t>
              </w:r>
            </w:ins>
          </w:p>
        </w:tc>
      </w:tr>
      <w:tr w:rsidR="00E2571B" w:rsidRPr="00A50253" w:rsidTr="00E2571B">
        <w:trPr>
          <w:ins w:id="487" w:author="Author" w:date="2011-04-08T11:36:00Z"/>
        </w:trPr>
        <w:tc>
          <w:tcPr>
            <w:tcW w:w="9576" w:type="dxa"/>
          </w:tcPr>
          <w:p w:rsidR="00E2571B" w:rsidRPr="00A50253" w:rsidRDefault="00E2571B" w:rsidP="00E2571B">
            <w:pPr>
              <w:rPr>
                <w:ins w:id="488" w:author="Author" w:date="2011-04-08T11:36:00Z"/>
                <w:rFonts w:ascii="Arial" w:hAnsi="Arial" w:cs="Arial"/>
                <w:sz w:val="24"/>
                <w:szCs w:val="24"/>
              </w:rPr>
            </w:pPr>
            <w:ins w:id="489" w:author="Author" w:date="2011-04-08T11:36:00Z">
              <w:r w:rsidRPr="00A50253">
                <w:rPr>
                  <w:rFonts w:ascii="Arial" w:hAnsi="Arial" w:cs="Arial"/>
                  <w:sz w:val="24"/>
                  <w:szCs w:val="24"/>
                </w:rPr>
                <w:t>Provide necessary information to the region in support of an IMC 0309 review and assessment.</w:t>
              </w:r>
            </w:ins>
          </w:p>
        </w:tc>
      </w:tr>
      <w:tr w:rsidR="00E2571B" w:rsidRPr="00A50253" w:rsidTr="00E2571B">
        <w:trPr>
          <w:ins w:id="490" w:author="Author" w:date="2011-04-08T11:36:00Z"/>
        </w:trPr>
        <w:tc>
          <w:tcPr>
            <w:tcW w:w="9576" w:type="dxa"/>
          </w:tcPr>
          <w:p w:rsidR="00E2571B" w:rsidRPr="00A50253" w:rsidRDefault="00E2571B" w:rsidP="004A3E49">
            <w:pPr>
              <w:rPr>
                <w:ins w:id="491" w:author="Author" w:date="2011-04-08T11:36:00Z"/>
                <w:rFonts w:ascii="Arial" w:hAnsi="Arial" w:cs="Arial"/>
                <w:sz w:val="24"/>
                <w:szCs w:val="24"/>
              </w:rPr>
            </w:pPr>
            <w:ins w:id="492" w:author="Author" w:date="2011-04-08T11:36:00Z">
              <w:r w:rsidRPr="00A50253">
                <w:rPr>
                  <w:rFonts w:ascii="Arial" w:hAnsi="Arial" w:cs="Arial"/>
                  <w:sz w:val="24"/>
                  <w:szCs w:val="24"/>
                </w:rPr>
                <w:t>Perform Control Room walk down, review control board status, strip charts / digital recorders.</w:t>
              </w:r>
            </w:ins>
          </w:p>
        </w:tc>
      </w:tr>
      <w:tr w:rsidR="00E2571B" w:rsidRPr="00A50253" w:rsidTr="00E2571B">
        <w:trPr>
          <w:ins w:id="493" w:author="Author" w:date="2011-04-08T11:36:00Z"/>
        </w:trPr>
        <w:tc>
          <w:tcPr>
            <w:tcW w:w="9576" w:type="dxa"/>
          </w:tcPr>
          <w:p w:rsidR="00E2571B" w:rsidRPr="00A50253" w:rsidRDefault="00E2571B" w:rsidP="00E2571B">
            <w:pPr>
              <w:rPr>
                <w:ins w:id="494" w:author="Author" w:date="2011-04-08T11:36:00Z"/>
                <w:rFonts w:ascii="Arial" w:hAnsi="Arial" w:cs="Arial"/>
                <w:sz w:val="24"/>
                <w:szCs w:val="24"/>
              </w:rPr>
            </w:pPr>
            <w:ins w:id="495" w:author="Author" w:date="2011-04-08T11:36:00Z">
              <w:r w:rsidRPr="00A50253">
                <w:rPr>
                  <w:rFonts w:ascii="Arial" w:hAnsi="Arial" w:cs="Arial"/>
                  <w:sz w:val="24"/>
                  <w:szCs w:val="24"/>
                </w:rPr>
                <w:t>Review Operator Logs</w:t>
              </w:r>
            </w:ins>
          </w:p>
        </w:tc>
      </w:tr>
      <w:tr w:rsidR="00E2571B" w:rsidRPr="00A50253" w:rsidTr="00E2571B">
        <w:trPr>
          <w:ins w:id="496" w:author="Author" w:date="2011-04-08T11:36:00Z"/>
        </w:trPr>
        <w:tc>
          <w:tcPr>
            <w:tcW w:w="9576" w:type="dxa"/>
          </w:tcPr>
          <w:p w:rsidR="00E2571B" w:rsidRPr="00A50253" w:rsidRDefault="00E2571B" w:rsidP="00E2571B">
            <w:pPr>
              <w:rPr>
                <w:ins w:id="497" w:author="Author" w:date="2011-04-08T11:36:00Z"/>
                <w:rFonts w:ascii="Arial" w:hAnsi="Arial" w:cs="Arial"/>
                <w:sz w:val="24"/>
                <w:szCs w:val="24"/>
              </w:rPr>
            </w:pPr>
            <w:ins w:id="498" w:author="Author" w:date="2011-04-08T11:36:00Z">
              <w:r w:rsidRPr="00A50253">
                <w:rPr>
                  <w:rFonts w:ascii="Arial" w:hAnsi="Arial" w:cs="Arial"/>
                  <w:sz w:val="24"/>
                  <w:szCs w:val="24"/>
                </w:rPr>
                <w:t>Walk down affected equipment</w:t>
              </w:r>
            </w:ins>
          </w:p>
        </w:tc>
      </w:tr>
      <w:tr w:rsidR="00E2571B" w:rsidRPr="00A50253" w:rsidTr="00E2571B">
        <w:trPr>
          <w:ins w:id="499" w:author="Author" w:date="2011-04-08T11:36:00Z"/>
        </w:trPr>
        <w:tc>
          <w:tcPr>
            <w:tcW w:w="9576" w:type="dxa"/>
          </w:tcPr>
          <w:p w:rsidR="00E2571B" w:rsidRPr="00A50253" w:rsidRDefault="00E2571B" w:rsidP="00E2571B">
            <w:pPr>
              <w:rPr>
                <w:ins w:id="500" w:author="Author" w:date="2011-04-08T11:36:00Z"/>
                <w:rFonts w:ascii="Arial" w:hAnsi="Arial" w:cs="Arial"/>
                <w:sz w:val="24"/>
                <w:szCs w:val="24"/>
              </w:rPr>
            </w:pPr>
            <w:ins w:id="501" w:author="Author" w:date="2011-04-08T11:36:00Z">
              <w:r w:rsidRPr="00A50253">
                <w:rPr>
                  <w:rFonts w:ascii="Arial" w:hAnsi="Arial" w:cs="Arial"/>
                  <w:sz w:val="24"/>
                  <w:szCs w:val="24"/>
                </w:rPr>
                <w:t>Should plant equipment be quarantined</w:t>
              </w:r>
            </w:ins>
          </w:p>
        </w:tc>
      </w:tr>
      <w:tr w:rsidR="00E2571B" w:rsidRPr="00A50253" w:rsidTr="00E2571B">
        <w:trPr>
          <w:ins w:id="502" w:author="Author" w:date="2011-04-08T11:36:00Z"/>
        </w:trPr>
        <w:tc>
          <w:tcPr>
            <w:tcW w:w="9576" w:type="dxa"/>
          </w:tcPr>
          <w:p w:rsidR="00E2571B" w:rsidRPr="00A50253" w:rsidRDefault="00E2571B" w:rsidP="00E2571B">
            <w:pPr>
              <w:rPr>
                <w:ins w:id="503" w:author="Author" w:date="2011-04-08T11:36:00Z"/>
                <w:rFonts w:ascii="Arial" w:hAnsi="Arial" w:cs="Arial"/>
                <w:sz w:val="24"/>
                <w:szCs w:val="24"/>
              </w:rPr>
            </w:pPr>
            <w:ins w:id="504" w:author="Author" w:date="2011-04-08T11:36:00Z">
              <w:r w:rsidRPr="00A50253">
                <w:rPr>
                  <w:rFonts w:ascii="Arial" w:hAnsi="Arial" w:cs="Arial"/>
                  <w:sz w:val="24"/>
                  <w:szCs w:val="24"/>
                </w:rPr>
                <w:t>Observe Operator interviews or review Operator statements</w:t>
              </w:r>
            </w:ins>
          </w:p>
        </w:tc>
      </w:tr>
      <w:tr w:rsidR="00E2571B" w:rsidRPr="00A50253" w:rsidTr="00E2571B">
        <w:trPr>
          <w:ins w:id="505" w:author="Author" w:date="2011-04-08T11:36:00Z"/>
        </w:trPr>
        <w:tc>
          <w:tcPr>
            <w:tcW w:w="9576" w:type="dxa"/>
          </w:tcPr>
          <w:p w:rsidR="00E2571B" w:rsidRPr="00A50253" w:rsidRDefault="00E2571B" w:rsidP="00E2571B">
            <w:pPr>
              <w:rPr>
                <w:ins w:id="506" w:author="Author" w:date="2011-04-08T11:36:00Z"/>
                <w:rFonts w:ascii="Arial" w:hAnsi="Arial" w:cs="Arial"/>
                <w:sz w:val="24"/>
                <w:szCs w:val="24"/>
              </w:rPr>
            </w:pPr>
            <w:ins w:id="507" w:author="Author" w:date="2011-04-08T11:36:00Z">
              <w:r w:rsidRPr="00A50253">
                <w:rPr>
                  <w:rFonts w:ascii="Arial" w:hAnsi="Arial" w:cs="Arial"/>
                  <w:sz w:val="24"/>
                  <w:szCs w:val="24"/>
                </w:rPr>
                <w:t>Determine the event chronology.</w:t>
              </w:r>
            </w:ins>
          </w:p>
        </w:tc>
      </w:tr>
      <w:tr w:rsidR="00E2571B" w:rsidRPr="00A50253" w:rsidTr="00E2571B">
        <w:trPr>
          <w:ins w:id="508" w:author="Author" w:date="2011-04-08T11:36:00Z"/>
        </w:trPr>
        <w:tc>
          <w:tcPr>
            <w:tcW w:w="9576" w:type="dxa"/>
          </w:tcPr>
          <w:p w:rsidR="00E2571B" w:rsidRPr="00A50253" w:rsidRDefault="00E2571B" w:rsidP="00E2571B">
            <w:pPr>
              <w:rPr>
                <w:ins w:id="509" w:author="Author" w:date="2011-04-08T11:36:00Z"/>
                <w:rFonts w:ascii="Arial" w:hAnsi="Arial" w:cs="Arial"/>
                <w:sz w:val="24"/>
                <w:szCs w:val="24"/>
              </w:rPr>
            </w:pPr>
            <w:ins w:id="510" w:author="Author" w:date="2011-04-08T11:36:00Z">
              <w:r w:rsidRPr="00A50253">
                <w:rPr>
                  <w:rFonts w:ascii="Arial" w:hAnsi="Arial" w:cs="Arial"/>
                  <w:sz w:val="24"/>
                  <w:szCs w:val="24"/>
                </w:rPr>
                <w:t>Evaluate operator response to the transient</w:t>
              </w:r>
            </w:ins>
          </w:p>
        </w:tc>
      </w:tr>
      <w:tr w:rsidR="00E2571B" w:rsidRPr="00A50253" w:rsidTr="00E2571B">
        <w:trPr>
          <w:ins w:id="511" w:author="Author" w:date="2011-04-08T11:36:00Z"/>
        </w:trPr>
        <w:tc>
          <w:tcPr>
            <w:tcW w:w="9576" w:type="dxa"/>
          </w:tcPr>
          <w:p w:rsidR="00E2571B" w:rsidRPr="00A50253" w:rsidRDefault="00E2571B" w:rsidP="00E2571B">
            <w:pPr>
              <w:rPr>
                <w:ins w:id="512" w:author="Author" w:date="2011-04-08T11:36:00Z"/>
                <w:rFonts w:ascii="Arial" w:hAnsi="Arial" w:cs="Arial"/>
                <w:sz w:val="24"/>
                <w:szCs w:val="24"/>
              </w:rPr>
            </w:pPr>
            <w:ins w:id="513" w:author="Author" w:date="2011-04-08T11:36:00Z">
              <w:r w:rsidRPr="00A50253">
                <w:rPr>
                  <w:rFonts w:ascii="Arial" w:hAnsi="Arial" w:cs="Arial"/>
                  <w:sz w:val="24"/>
                  <w:szCs w:val="24"/>
                </w:rPr>
                <w:t>Independently interview Operators</w:t>
              </w:r>
            </w:ins>
          </w:p>
        </w:tc>
      </w:tr>
      <w:tr w:rsidR="00E2571B" w:rsidRPr="00A50253" w:rsidTr="00E2571B">
        <w:trPr>
          <w:ins w:id="514" w:author="Author" w:date="2011-04-08T11:36:00Z"/>
        </w:trPr>
        <w:tc>
          <w:tcPr>
            <w:tcW w:w="9576" w:type="dxa"/>
          </w:tcPr>
          <w:p w:rsidR="00E2571B" w:rsidRPr="00A50253" w:rsidRDefault="00E2571B" w:rsidP="00E2571B">
            <w:pPr>
              <w:rPr>
                <w:ins w:id="515" w:author="Author" w:date="2011-04-08T11:36:00Z"/>
                <w:rFonts w:ascii="Arial" w:hAnsi="Arial" w:cs="Arial"/>
                <w:sz w:val="24"/>
                <w:szCs w:val="24"/>
              </w:rPr>
            </w:pPr>
            <w:ins w:id="516" w:author="Author" w:date="2011-04-08T11:36:00Z">
              <w:r w:rsidRPr="00A50253">
                <w:rPr>
                  <w:rFonts w:ascii="Arial" w:hAnsi="Arial" w:cs="Arial"/>
                  <w:sz w:val="24"/>
                  <w:szCs w:val="24"/>
                </w:rPr>
                <w:t>Evaluate the plant data of the event and compare it with the design data and FSAR descriptions to evaluate if the plant response was within the bounds of the FSAR analysis.</w:t>
              </w:r>
            </w:ins>
          </w:p>
        </w:tc>
      </w:tr>
      <w:tr w:rsidR="00E2571B" w:rsidRPr="00A50253" w:rsidTr="00E2571B">
        <w:trPr>
          <w:ins w:id="517" w:author="Author" w:date="2011-04-08T11:36:00Z"/>
        </w:trPr>
        <w:tc>
          <w:tcPr>
            <w:tcW w:w="9576" w:type="dxa"/>
          </w:tcPr>
          <w:p w:rsidR="00E2571B" w:rsidRPr="00A50253" w:rsidRDefault="00E2571B" w:rsidP="00E2571B">
            <w:pPr>
              <w:rPr>
                <w:ins w:id="518" w:author="Author" w:date="2011-04-08T11:36:00Z"/>
                <w:rFonts w:ascii="Arial" w:hAnsi="Arial" w:cs="Arial"/>
                <w:sz w:val="24"/>
                <w:szCs w:val="24"/>
              </w:rPr>
            </w:pPr>
            <w:ins w:id="519" w:author="Author" w:date="2011-04-08T11:36:00Z">
              <w:r w:rsidRPr="00A50253">
                <w:rPr>
                  <w:rFonts w:ascii="Arial" w:hAnsi="Arial" w:cs="Arial"/>
                  <w:sz w:val="24"/>
                  <w:szCs w:val="24"/>
                </w:rPr>
                <w:t>Review all CRs generated as a result of the transient</w:t>
              </w:r>
            </w:ins>
          </w:p>
        </w:tc>
      </w:tr>
      <w:tr w:rsidR="00E2571B" w:rsidRPr="00A50253" w:rsidTr="00E2571B">
        <w:trPr>
          <w:ins w:id="520" w:author="Author" w:date="2011-04-08T11:36:00Z"/>
        </w:trPr>
        <w:tc>
          <w:tcPr>
            <w:tcW w:w="9576" w:type="dxa"/>
          </w:tcPr>
          <w:p w:rsidR="00E2571B" w:rsidRPr="00A50253" w:rsidRDefault="00E2571B" w:rsidP="00E2571B">
            <w:pPr>
              <w:rPr>
                <w:ins w:id="521" w:author="Author" w:date="2011-04-08T11:36:00Z"/>
                <w:rFonts w:ascii="Arial" w:hAnsi="Arial" w:cs="Arial"/>
                <w:sz w:val="24"/>
                <w:szCs w:val="24"/>
              </w:rPr>
            </w:pPr>
            <w:ins w:id="522" w:author="Author" w:date="2011-04-08T11:36:00Z">
              <w:r w:rsidRPr="00A50253">
                <w:rPr>
                  <w:rFonts w:ascii="Arial" w:hAnsi="Arial" w:cs="Arial"/>
                  <w:sz w:val="24"/>
                  <w:szCs w:val="24"/>
                </w:rPr>
                <w:t>Evaluate the licensee’s Post Trip Review for necessary Corrective Actions prior to startup.</w:t>
              </w:r>
            </w:ins>
          </w:p>
        </w:tc>
      </w:tr>
      <w:tr w:rsidR="00E2571B" w:rsidRPr="00A50253" w:rsidTr="00E2571B">
        <w:trPr>
          <w:ins w:id="523" w:author="Author" w:date="2011-04-08T11:36:00Z"/>
        </w:trPr>
        <w:tc>
          <w:tcPr>
            <w:tcW w:w="9576" w:type="dxa"/>
          </w:tcPr>
          <w:p w:rsidR="00E2571B" w:rsidRPr="00A50253" w:rsidRDefault="00E2571B" w:rsidP="00E2571B">
            <w:pPr>
              <w:rPr>
                <w:ins w:id="524" w:author="Author" w:date="2011-04-08T11:36:00Z"/>
                <w:rFonts w:ascii="Arial" w:hAnsi="Arial" w:cs="Arial"/>
                <w:sz w:val="24"/>
                <w:szCs w:val="24"/>
              </w:rPr>
            </w:pPr>
            <w:ins w:id="525" w:author="Author" w:date="2011-04-08T11:36:00Z">
              <w:r w:rsidRPr="00A50253">
                <w:rPr>
                  <w:rFonts w:ascii="Arial" w:hAnsi="Arial" w:cs="Arial"/>
                  <w:sz w:val="24"/>
                  <w:szCs w:val="24"/>
                </w:rPr>
                <w:t>Attend startup PORC to ensure licensee has appropriately resolved any issues identified as a result of the event</w:t>
              </w:r>
            </w:ins>
          </w:p>
        </w:tc>
      </w:tr>
      <w:tr w:rsidR="00E2571B" w:rsidRPr="00A50253" w:rsidTr="00E2571B">
        <w:trPr>
          <w:ins w:id="526" w:author="Author" w:date="2011-04-08T11:36:00Z"/>
        </w:trPr>
        <w:tc>
          <w:tcPr>
            <w:tcW w:w="9576" w:type="dxa"/>
          </w:tcPr>
          <w:p w:rsidR="00E2571B" w:rsidRPr="00A50253" w:rsidRDefault="00E2571B" w:rsidP="00E2571B">
            <w:pPr>
              <w:rPr>
                <w:ins w:id="527" w:author="Author" w:date="2011-04-08T11:36:00Z"/>
                <w:rFonts w:ascii="Arial" w:hAnsi="Arial" w:cs="Arial"/>
                <w:sz w:val="24"/>
                <w:szCs w:val="24"/>
              </w:rPr>
            </w:pPr>
            <w:ins w:id="528" w:author="Author" w:date="2011-04-08T11:36:00Z">
              <w:r w:rsidRPr="00A50253">
                <w:rPr>
                  <w:rFonts w:ascii="Arial" w:hAnsi="Arial" w:cs="Arial"/>
                  <w:sz w:val="24"/>
                  <w:szCs w:val="24"/>
                </w:rPr>
                <w:t>Transition to IP 71111.20, “Refueling and Other Outage Activities” as appropriate</w:t>
              </w:r>
            </w:ins>
          </w:p>
        </w:tc>
      </w:tr>
      <w:tr w:rsidR="00E2571B" w:rsidRPr="00A50253" w:rsidTr="00E2571B">
        <w:trPr>
          <w:ins w:id="529" w:author="Author" w:date="2011-04-08T11:36:00Z"/>
        </w:trPr>
        <w:tc>
          <w:tcPr>
            <w:tcW w:w="9576" w:type="dxa"/>
          </w:tcPr>
          <w:p w:rsidR="00E2571B" w:rsidRPr="00A50253" w:rsidRDefault="00E2571B" w:rsidP="00E2571B">
            <w:pPr>
              <w:rPr>
                <w:ins w:id="530" w:author="Author" w:date="2011-04-08T11:36:00Z"/>
                <w:rFonts w:ascii="Arial" w:hAnsi="Arial" w:cs="Arial"/>
                <w:sz w:val="24"/>
                <w:szCs w:val="24"/>
              </w:rPr>
            </w:pPr>
            <w:ins w:id="531" w:author="Author" w:date="2011-04-08T11:36:00Z">
              <w:r w:rsidRPr="00A50253">
                <w:rPr>
                  <w:rFonts w:ascii="Arial" w:hAnsi="Arial" w:cs="Arial"/>
                  <w:sz w:val="24"/>
                  <w:szCs w:val="24"/>
                </w:rPr>
                <w:t>For security related events, evaluate the communications and coordination between the security and operations organizations.  Determine if a security inspector is needed for further follow up.</w:t>
              </w:r>
            </w:ins>
          </w:p>
        </w:tc>
      </w:tr>
    </w:tbl>
    <w:p w:rsidR="00A50253" w:rsidRDefault="00A50253">
      <w:pPr>
        <w:autoSpaceDE/>
        <w:autoSpaceDN/>
        <w:adjustRightInd/>
        <w:rPr>
          <w:ins w:id="532" w:author="Author" w:date="2011-04-08T11:34:00Z"/>
          <w:rFonts w:ascii="Arial" w:hAnsi="Arial" w:cs="Arial"/>
          <w:sz w:val="24"/>
          <w:szCs w:val="24"/>
        </w:rPr>
      </w:pPr>
      <w:ins w:id="533" w:author="Author" w:date="2011-04-08T11:34:00Z">
        <w:r>
          <w:rPr>
            <w:rFonts w:ascii="Arial" w:hAnsi="Arial" w:cs="Arial"/>
            <w:sz w:val="24"/>
            <w:szCs w:val="24"/>
          </w:rPr>
          <w:br w:type="page"/>
        </w:r>
      </w:ins>
    </w:p>
    <w:p w:rsidR="00A50253" w:rsidRDefault="00E2571B" w:rsidP="00A43A18">
      <w:pPr>
        <w:tabs>
          <w:tab w:val="left" w:pos="274"/>
          <w:tab w:val="left" w:pos="806"/>
          <w:tab w:val="left" w:pos="1440"/>
          <w:tab w:val="left" w:pos="2074"/>
          <w:tab w:val="left" w:pos="2707"/>
        </w:tabs>
        <w:jc w:val="center"/>
        <w:rPr>
          <w:ins w:id="534" w:author="Author" w:date="2011-04-08T11:34:00Z"/>
          <w:rFonts w:ascii="Arial" w:hAnsi="Arial" w:cs="Arial"/>
          <w:sz w:val="24"/>
          <w:szCs w:val="24"/>
        </w:rPr>
      </w:pPr>
      <w:ins w:id="535" w:author="Author" w:date="2011-04-08T11:37:00Z">
        <w:r>
          <w:rPr>
            <w:rFonts w:ascii="Arial" w:hAnsi="Arial" w:cs="Arial"/>
            <w:sz w:val="24"/>
            <w:szCs w:val="24"/>
          </w:rPr>
          <w:lastRenderedPageBreak/>
          <w:t>Wallet Cards</w:t>
        </w:r>
      </w:ins>
    </w:p>
    <w:p w:rsidR="00A50253" w:rsidRDefault="00A50253" w:rsidP="00A43A18">
      <w:pPr>
        <w:tabs>
          <w:tab w:val="left" w:pos="274"/>
          <w:tab w:val="left" w:pos="806"/>
          <w:tab w:val="left" w:pos="1440"/>
          <w:tab w:val="left" w:pos="2074"/>
          <w:tab w:val="left" w:pos="2707"/>
        </w:tabs>
        <w:jc w:val="center"/>
        <w:rPr>
          <w:ins w:id="536" w:author="Author" w:date="2011-04-08T11:13:00Z"/>
          <w:rFonts w:ascii="Arial" w:hAnsi="Arial" w:cs="Arial"/>
          <w:sz w:val="24"/>
          <w:szCs w:val="24"/>
        </w:rPr>
      </w:pPr>
    </w:p>
    <w:tbl>
      <w:tblPr>
        <w:tblStyle w:val="TableGrid"/>
        <w:tblW w:w="0" w:type="auto"/>
        <w:tblInd w:w="24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43" w:type="dxa"/>
          <w:left w:w="29" w:type="dxa"/>
          <w:bottom w:w="43" w:type="dxa"/>
          <w:right w:w="29" w:type="dxa"/>
        </w:tblCellMar>
        <w:tblLook w:val="01E0"/>
      </w:tblPr>
      <w:tblGrid>
        <w:gridCol w:w="3045"/>
        <w:gridCol w:w="3045"/>
        <w:gridCol w:w="3079"/>
      </w:tblGrid>
      <w:tr w:rsidR="000734B1" w:rsidRPr="00A43A18" w:rsidTr="00182177">
        <w:trPr>
          <w:trHeight w:val="7969"/>
          <w:ins w:id="537" w:author="Author" w:date="2011-04-04T13:53:00Z"/>
        </w:trPr>
        <w:tc>
          <w:tcPr>
            <w:tcW w:w="3045" w:type="dxa"/>
          </w:tcPr>
          <w:tbl>
            <w:tblPr>
              <w:tblStyle w:val="TableGrid"/>
              <w:tblW w:w="2511" w:type="dxa"/>
              <w:tblInd w:w="120" w:type="dxa"/>
              <w:tblCellMar>
                <w:top w:w="58" w:type="dxa"/>
                <w:left w:w="58" w:type="dxa"/>
                <w:bottom w:w="29" w:type="dxa"/>
                <w:right w:w="58" w:type="dxa"/>
              </w:tblCellMar>
              <w:tblLook w:val="01E0"/>
            </w:tblPr>
            <w:tblGrid>
              <w:gridCol w:w="468"/>
              <w:gridCol w:w="2043"/>
            </w:tblGrid>
            <w:tr w:rsidR="00E2571B" w:rsidRPr="00E2571B" w:rsidTr="00182177">
              <w:trPr>
                <w:trHeight w:val="189"/>
              </w:trPr>
              <w:tc>
                <w:tcPr>
                  <w:tcW w:w="2511" w:type="dxa"/>
                  <w:gridSpan w:val="2"/>
                  <w:tcBorders>
                    <w:left w:val="nil"/>
                    <w:right w:val="nil"/>
                  </w:tcBorders>
                  <w:shd w:val="clear" w:color="auto" w:fill="auto"/>
                  <w:textDirection w:val="btLr"/>
                  <w:vAlign w:val="center"/>
                </w:tcPr>
                <w:p w:rsidR="00E2571B" w:rsidRPr="00E2571B" w:rsidRDefault="00E2571B" w:rsidP="000734B1">
                  <w:pPr>
                    <w:rPr>
                      <w:rFonts w:ascii="Arial" w:hAnsi="Arial" w:cs="Arial"/>
                      <w:b/>
                      <w:sz w:val="12"/>
                      <w:szCs w:val="12"/>
                    </w:rPr>
                  </w:pPr>
                </w:p>
              </w:tc>
            </w:tr>
            <w:tr w:rsidR="000734B1" w:rsidRPr="00E2571B" w:rsidTr="00182177">
              <w:trPr>
                <w:ins w:id="538" w:author="Author" w:date="2011-04-04T13:53:00Z"/>
              </w:trPr>
              <w:tc>
                <w:tcPr>
                  <w:tcW w:w="468" w:type="dxa"/>
                  <w:vMerge w:val="restart"/>
                  <w:shd w:val="clear" w:color="auto" w:fill="auto"/>
                  <w:textDirection w:val="btLr"/>
                  <w:vAlign w:val="center"/>
                </w:tcPr>
                <w:p w:rsidR="000734B1" w:rsidRPr="00E2571B" w:rsidRDefault="000734B1" w:rsidP="000734B1">
                  <w:pPr>
                    <w:ind w:left="113" w:right="113"/>
                    <w:jc w:val="center"/>
                    <w:rPr>
                      <w:ins w:id="539" w:author="Author" w:date="2011-04-04T13:53:00Z"/>
                      <w:rFonts w:ascii="Arial" w:hAnsi="Arial" w:cs="Arial"/>
                      <w:b/>
                      <w:sz w:val="12"/>
                      <w:szCs w:val="12"/>
                    </w:rPr>
                  </w:pPr>
                  <w:ins w:id="540" w:author="Author" w:date="2011-04-04T13:53:00Z">
                    <w:r w:rsidRPr="00E2571B">
                      <w:rPr>
                        <w:rFonts w:ascii="Arial" w:hAnsi="Arial" w:cs="Arial"/>
                        <w:b/>
                        <w:sz w:val="12"/>
                        <w:szCs w:val="12"/>
                      </w:rPr>
                      <w:t>Pressurized Water Reactor Transient Response</w:t>
                    </w:r>
                  </w:ins>
                </w:p>
                <w:p w:rsidR="000734B1" w:rsidRPr="00E2571B" w:rsidRDefault="000734B1" w:rsidP="00182177">
                  <w:pPr>
                    <w:ind w:left="113" w:right="113"/>
                    <w:jc w:val="center"/>
                    <w:rPr>
                      <w:ins w:id="541" w:author="Author" w:date="2011-04-04T13:53:00Z"/>
                      <w:rFonts w:ascii="Arial" w:hAnsi="Arial" w:cs="Arial"/>
                      <w:sz w:val="12"/>
                      <w:szCs w:val="12"/>
                    </w:rPr>
                  </w:pPr>
                  <w:ins w:id="542" w:author="Author" w:date="2011-04-04T13:53:00Z">
                    <w:r w:rsidRPr="00E2571B">
                      <w:rPr>
                        <w:rFonts w:ascii="Arial" w:hAnsi="Arial" w:cs="Arial"/>
                        <w:b/>
                        <w:sz w:val="12"/>
                        <w:szCs w:val="12"/>
                      </w:rPr>
                      <w:t xml:space="preserve">HOO </w:t>
                    </w:r>
                  </w:ins>
                  <w:ins w:id="543" w:author="Author" w:date="2011-04-08T11:42:00Z">
                    <w:r w:rsidR="00E2571B" w:rsidRPr="00E2571B">
                      <w:rPr>
                        <w:rFonts w:ascii="Arial" w:hAnsi="Arial" w:cs="Arial"/>
                        <w:b/>
                        <w:sz w:val="12"/>
                        <w:szCs w:val="12"/>
                        <w:u w:val="single"/>
                      </w:rPr>
                      <w:t>_______</w:t>
                    </w:r>
                  </w:ins>
                  <w:ins w:id="544" w:author="Author" w:date="2011-04-08T11:46:00Z">
                    <w:r w:rsidR="00182177" w:rsidRPr="00E2571B">
                      <w:rPr>
                        <w:rFonts w:ascii="Arial" w:hAnsi="Arial" w:cs="Arial"/>
                        <w:b/>
                        <w:sz w:val="12"/>
                        <w:szCs w:val="12"/>
                        <w:u w:val="single"/>
                      </w:rPr>
                      <w:t>______</w:t>
                    </w:r>
                  </w:ins>
                  <w:ins w:id="545" w:author="Author" w:date="2011-04-08T11:42:00Z">
                    <w:r w:rsidR="00E2571B" w:rsidRPr="00E2571B">
                      <w:rPr>
                        <w:rFonts w:ascii="Arial" w:hAnsi="Arial" w:cs="Arial"/>
                        <w:b/>
                        <w:sz w:val="12"/>
                        <w:szCs w:val="12"/>
                        <w:u w:val="single"/>
                      </w:rPr>
                      <w:t>___</w:t>
                    </w:r>
                  </w:ins>
                  <w:ins w:id="546" w:author="Author" w:date="2011-04-04T13:53:00Z">
                    <w:r w:rsidRPr="00E2571B">
                      <w:rPr>
                        <w:rFonts w:ascii="Arial" w:hAnsi="Arial" w:cs="Arial"/>
                        <w:b/>
                        <w:sz w:val="12"/>
                        <w:szCs w:val="12"/>
                      </w:rPr>
                      <w:t xml:space="preserve"> RDO </w:t>
                    </w:r>
                  </w:ins>
                  <w:ins w:id="547" w:author="Author" w:date="2011-04-08T11:42:00Z">
                    <w:r w:rsidR="00E2571B" w:rsidRPr="00E2571B">
                      <w:rPr>
                        <w:rFonts w:ascii="Arial" w:hAnsi="Arial" w:cs="Arial"/>
                        <w:b/>
                        <w:sz w:val="12"/>
                        <w:szCs w:val="12"/>
                        <w:u w:val="single"/>
                      </w:rPr>
                      <w:t>_____</w:t>
                    </w:r>
                  </w:ins>
                  <w:ins w:id="548" w:author="Author" w:date="2011-04-08T11:45:00Z">
                    <w:r w:rsidR="00E2571B" w:rsidRPr="00E2571B">
                      <w:rPr>
                        <w:rFonts w:ascii="Arial" w:hAnsi="Arial" w:cs="Arial"/>
                        <w:b/>
                        <w:sz w:val="12"/>
                        <w:szCs w:val="12"/>
                        <w:u w:val="single"/>
                      </w:rPr>
                      <w:t>___</w:t>
                    </w:r>
                  </w:ins>
                  <w:ins w:id="549" w:author="Author" w:date="2011-04-08T11:42:00Z">
                    <w:r w:rsidR="00E2571B" w:rsidRPr="00E2571B">
                      <w:rPr>
                        <w:rFonts w:ascii="Arial" w:hAnsi="Arial" w:cs="Arial"/>
                        <w:b/>
                        <w:sz w:val="12"/>
                        <w:szCs w:val="12"/>
                        <w:u w:val="single"/>
                      </w:rPr>
                      <w:t>_______</w:t>
                    </w:r>
                  </w:ins>
                </w:p>
              </w:tc>
              <w:tc>
                <w:tcPr>
                  <w:tcW w:w="2043" w:type="dxa"/>
                  <w:tcBorders>
                    <w:bottom w:val="single" w:sz="4" w:space="0" w:color="auto"/>
                    <w:right w:val="single" w:sz="4" w:space="0" w:color="auto"/>
                  </w:tcBorders>
                </w:tcPr>
                <w:p w:rsidR="000734B1" w:rsidRPr="00E2571B" w:rsidRDefault="000734B1" w:rsidP="000734B1">
                  <w:pPr>
                    <w:rPr>
                      <w:ins w:id="550" w:author="Author" w:date="2011-04-04T13:53:00Z"/>
                      <w:rFonts w:ascii="Arial" w:hAnsi="Arial" w:cs="Arial"/>
                      <w:b/>
                      <w:sz w:val="12"/>
                      <w:szCs w:val="12"/>
                    </w:rPr>
                  </w:pPr>
                  <w:ins w:id="551" w:author="Author" w:date="2011-04-04T13:53:00Z">
                    <w:r w:rsidRPr="00E2571B">
                      <w:rPr>
                        <w:rFonts w:ascii="Arial" w:hAnsi="Arial" w:cs="Arial"/>
                        <w:b/>
                        <w:sz w:val="12"/>
                        <w:szCs w:val="12"/>
                      </w:rPr>
                      <w:t>Immediate Actions</w:t>
                    </w:r>
                  </w:ins>
                </w:p>
              </w:tc>
            </w:tr>
            <w:tr w:rsidR="000734B1" w:rsidRPr="00E2571B" w:rsidTr="00182177">
              <w:trPr>
                <w:ins w:id="552"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53"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54" w:author="Author" w:date="2011-04-04T13:53:00Z"/>
                      <w:rFonts w:ascii="Arial" w:hAnsi="Arial" w:cs="Arial"/>
                      <w:sz w:val="12"/>
                      <w:szCs w:val="12"/>
                    </w:rPr>
                  </w:pPr>
                  <w:ins w:id="555" w:author="Author" w:date="2011-04-04T13:53:00Z">
                    <w:r w:rsidRPr="00E2571B">
                      <w:rPr>
                        <w:rFonts w:ascii="Arial" w:hAnsi="Arial" w:cs="Arial"/>
                        <w:sz w:val="12"/>
                        <w:szCs w:val="12"/>
                      </w:rPr>
                      <w:t>Reactor Power</w:t>
                    </w:r>
                  </w:ins>
                </w:p>
              </w:tc>
            </w:tr>
            <w:tr w:rsidR="000734B1" w:rsidRPr="00E2571B" w:rsidTr="00182177">
              <w:trPr>
                <w:ins w:id="556"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57"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58" w:author="Author" w:date="2011-04-04T13:53:00Z"/>
                      <w:rFonts w:ascii="Arial" w:hAnsi="Arial" w:cs="Arial"/>
                      <w:sz w:val="12"/>
                      <w:szCs w:val="12"/>
                    </w:rPr>
                  </w:pPr>
                  <w:ins w:id="559" w:author="Author" w:date="2011-04-04T13:53:00Z">
                    <w:r w:rsidRPr="00E2571B">
                      <w:rPr>
                        <w:rFonts w:ascii="Arial" w:hAnsi="Arial" w:cs="Arial"/>
                        <w:sz w:val="12"/>
                        <w:szCs w:val="12"/>
                      </w:rPr>
                      <w:t xml:space="preserve">Turbine Status </w:t>
                    </w:r>
                  </w:ins>
                </w:p>
              </w:tc>
            </w:tr>
            <w:tr w:rsidR="000734B1" w:rsidRPr="00E2571B" w:rsidTr="00182177">
              <w:trPr>
                <w:ins w:id="560"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61"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62" w:author="Author" w:date="2011-04-04T13:53:00Z"/>
                      <w:rFonts w:ascii="Arial" w:hAnsi="Arial" w:cs="Arial"/>
                      <w:sz w:val="12"/>
                      <w:szCs w:val="12"/>
                    </w:rPr>
                  </w:pPr>
                  <w:ins w:id="563" w:author="Author" w:date="2011-04-04T13:53:00Z">
                    <w:r w:rsidRPr="00E2571B">
                      <w:rPr>
                        <w:rFonts w:ascii="Arial" w:hAnsi="Arial" w:cs="Arial"/>
                        <w:sz w:val="12"/>
                        <w:szCs w:val="12"/>
                      </w:rPr>
                      <w:t>RCS pressure</w:t>
                    </w:r>
                  </w:ins>
                </w:p>
              </w:tc>
            </w:tr>
            <w:tr w:rsidR="000734B1" w:rsidRPr="00E2571B" w:rsidTr="00182177">
              <w:trPr>
                <w:ins w:id="564"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65"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66" w:author="Author" w:date="2011-04-04T13:53:00Z"/>
                      <w:rFonts w:ascii="Arial" w:hAnsi="Arial" w:cs="Arial"/>
                      <w:sz w:val="12"/>
                      <w:szCs w:val="12"/>
                    </w:rPr>
                  </w:pPr>
                  <w:ins w:id="567" w:author="Author" w:date="2011-04-04T13:53:00Z">
                    <w:r w:rsidRPr="00E2571B">
                      <w:rPr>
                        <w:rFonts w:ascii="Arial" w:hAnsi="Arial" w:cs="Arial"/>
                        <w:sz w:val="12"/>
                        <w:szCs w:val="12"/>
                      </w:rPr>
                      <w:t xml:space="preserve">Electrical Power </w:t>
                    </w:r>
                  </w:ins>
                </w:p>
              </w:tc>
            </w:tr>
            <w:tr w:rsidR="000734B1" w:rsidRPr="00E2571B" w:rsidTr="00182177">
              <w:trPr>
                <w:ins w:id="568"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69"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70" w:author="Author" w:date="2011-04-04T13:53:00Z"/>
                      <w:rFonts w:ascii="Arial" w:hAnsi="Arial" w:cs="Arial"/>
                      <w:sz w:val="12"/>
                      <w:szCs w:val="12"/>
                    </w:rPr>
                  </w:pPr>
                  <w:ins w:id="571" w:author="Author" w:date="2011-04-04T13:53:00Z">
                    <w:r w:rsidRPr="00E2571B">
                      <w:rPr>
                        <w:rFonts w:ascii="Arial" w:hAnsi="Arial" w:cs="Arial"/>
                        <w:sz w:val="12"/>
                        <w:szCs w:val="12"/>
                      </w:rPr>
                      <w:t>ECCS Actuation</w:t>
                    </w:r>
                  </w:ins>
                </w:p>
              </w:tc>
            </w:tr>
            <w:tr w:rsidR="000734B1" w:rsidRPr="00E2571B" w:rsidTr="00182177">
              <w:trPr>
                <w:ins w:id="572"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73"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74" w:author="Author" w:date="2011-04-04T13:53:00Z"/>
                      <w:rFonts w:ascii="Arial" w:hAnsi="Arial" w:cs="Arial"/>
                      <w:sz w:val="12"/>
                      <w:szCs w:val="12"/>
                    </w:rPr>
                  </w:pPr>
                  <w:ins w:id="575" w:author="Author" w:date="2011-04-04T13:53:00Z">
                    <w:r w:rsidRPr="00E2571B">
                      <w:rPr>
                        <w:rFonts w:ascii="Arial" w:hAnsi="Arial" w:cs="Arial"/>
                        <w:sz w:val="12"/>
                        <w:szCs w:val="12"/>
                      </w:rPr>
                      <w:t>Decay Heat Removal Path</w:t>
                    </w:r>
                  </w:ins>
                </w:p>
              </w:tc>
            </w:tr>
            <w:tr w:rsidR="000734B1" w:rsidRPr="00E2571B" w:rsidTr="00182177">
              <w:trPr>
                <w:ins w:id="576"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77"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78" w:author="Author" w:date="2011-04-04T13:53:00Z"/>
                      <w:rFonts w:ascii="Arial" w:hAnsi="Arial" w:cs="Arial"/>
                      <w:sz w:val="12"/>
                      <w:szCs w:val="12"/>
                    </w:rPr>
                  </w:pPr>
                  <w:ins w:id="579" w:author="Author" w:date="2011-04-04T13:53:00Z">
                    <w:r w:rsidRPr="00E2571B">
                      <w:rPr>
                        <w:rFonts w:ascii="Arial" w:hAnsi="Arial" w:cs="Arial"/>
                        <w:sz w:val="12"/>
                        <w:szCs w:val="12"/>
                      </w:rPr>
                      <w:t>Steam Generator Pressure and Level</w:t>
                    </w:r>
                  </w:ins>
                </w:p>
              </w:tc>
            </w:tr>
            <w:tr w:rsidR="000734B1" w:rsidRPr="00E2571B" w:rsidTr="00182177">
              <w:trPr>
                <w:ins w:id="580"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81"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82" w:author="Author" w:date="2011-04-04T13:53:00Z"/>
                      <w:rFonts w:ascii="Arial" w:hAnsi="Arial" w:cs="Arial"/>
                      <w:sz w:val="12"/>
                      <w:szCs w:val="12"/>
                    </w:rPr>
                  </w:pPr>
                  <w:ins w:id="583" w:author="Author" w:date="2011-04-04T13:53:00Z">
                    <w:r w:rsidRPr="00E2571B">
                      <w:rPr>
                        <w:rFonts w:ascii="Arial" w:hAnsi="Arial" w:cs="Arial"/>
                        <w:sz w:val="12"/>
                        <w:szCs w:val="12"/>
                      </w:rPr>
                      <w:t>EOPs (entered or imminent)</w:t>
                    </w:r>
                  </w:ins>
                </w:p>
              </w:tc>
            </w:tr>
            <w:tr w:rsidR="000734B1" w:rsidRPr="00E2571B" w:rsidTr="00182177">
              <w:trPr>
                <w:ins w:id="584"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85"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86" w:author="Author" w:date="2011-04-04T13:53:00Z"/>
                      <w:rFonts w:ascii="Arial" w:hAnsi="Arial" w:cs="Arial"/>
                      <w:sz w:val="12"/>
                      <w:szCs w:val="12"/>
                    </w:rPr>
                  </w:pPr>
                  <w:ins w:id="587" w:author="Author" w:date="2011-04-04T13:53:00Z">
                    <w:r w:rsidRPr="00E2571B">
                      <w:rPr>
                        <w:rFonts w:ascii="Arial" w:hAnsi="Arial" w:cs="Arial"/>
                        <w:sz w:val="12"/>
                        <w:szCs w:val="12"/>
                      </w:rPr>
                      <w:t xml:space="preserve">EALs (declared or imminent) </w:t>
                    </w:r>
                  </w:ins>
                </w:p>
              </w:tc>
            </w:tr>
            <w:tr w:rsidR="000734B1" w:rsidRPr="00E2571B" w:rsidTr="00182177">
              <w:trPr>
                <w:ins w:id="588"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89"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90" w:author="Author" w:date="2011-04-04T13:53:00Z"/>
                      <w:rFonts w:ascii="Arial" w:hAnsi="Arial" w:cs="Arial"/>
                      <w:sz w:val="12"/>
                      <w:szCs w:val="12"/>
                    </w:rPr>
                  </w:pPr>
                  <w:ins w:id="591" w:author="Author" w:date="2011-04-04T13:53:00Z">
                    <w:r w:rsidRPr="00E2571B">
                      <w:rPr>
                        <w:rFonts w:ascii="Arial" w:hAnsi="Arial" w:cs="Arial"/>
                        <w:sz w:val="12"/>
                        <w:szCs w:val="12"/>
                      </w:rPr>
                      <w:t>Radioactive Release</w:t>
                    </w:r>
                  </w:ins>
                </w:p>
              </w:tc>
            </w:tr>
            <w:tr w:rsidR="000734B1" w:rsidRPr="00E2571B" w:rsidTr="00182177">
              <w:trPr>
                <w:ins w:id="592"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93"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94" w:author="Author" w:date="2011-04-04T13:53:00Z"/>
                      <w:rFonts w:ascii="Arial" w:hAnsi="Arial" w:cs="Arial"/>
                      <w:sz w:val="12"/>
                      <w:szCs w:val="12"/>
                    </w:rPr>
                  </w:pPr>
                  <w:ins w:id="595" w:author="Author" w:date="2011-04-04T13:53:00Z">
                    <w:r w:rsidRPr="00E2571B">
                      <w:rPr>
                        <w:rFonts w:ascii="Arial" w:hAnsi="Arial" w:cs="Arial"/>
                        <w:sz w:val="12"/>
                        <w:szCs w:val="12"/>
                      </w:rPr>
                      <w:t>Effect on other unit(s)</w:t>
                    </w:r>
                  </w:ins>
                </w:p>
              </w:tc>
            </w:tr>
            <w:tr w:rsidR="000734B1" w:rsidRPr="00E2571B" w:rsidTr="00182177">
              <w:trPr>
                <w:ins w:id="596"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597" w:author="Author" w:date="2011-04-04T13:53:00Z"/>
                      <w:rFonts w:ascii="Arial" w:hAnsi="Arial" w:cs="Arial"/>
                      <w:sz w:val="12"/>
                      <w:szCs w:val="12"/>
                    </w:rPr>
                  </w:pPr>
                </w:p>
              </w:tc>
              <w:tc>
                <w:tcPr>
                  <w:tcW w:w="2043" w:type="dxa"/>
                  <w:tcBorders>
                    <w:right w:val="single" w:sz="4" w:space="0" w:color="auto"/>
                  </w:tcBorders>
                </w:tcPr>
                <w:p w:rsidR="000734B1" w:rsidRPr="00E2571B" w:rsidRDefault="000734B1" w:rsidP="000734B1">
                  <w:pPr>
                    <w:rPr>
                      <w:ins w:id="598" w:author="Author" w:date="2011-04-04T13:53:00Z"/>
                      <w:rFonts w:ascii="Arial" w:hAnsi="Arial" w:cs="Arial"/>
                      <w:sz w:val="12"/>
                      <w:szCs w:val="12"/>
                    </w:rPr>
                  </w:pPr>
                  <w:ins w:id="599" w:author="Author" w:date="2011-04-04T13:53:00Z">
                    <w:r w:rsidRPr="00E2571B">
                      <w:rPr>
                        <w:rFonts w:ascii="Arial" w:hAnsi="Arial" w:cs="Arial"/>
                        <w:sz w:val="12"/>
                        <w:szCs w:val="12"/>
                      </w:rPr>
                      <w:t>Security event (threat, damage)</w:t>
                    </w:r>
                  </w:ins>
                </w:p>
              </w:tc>
            </w:tr>
          </w:tbl>
          <w:p w:rsidR="000734B1" w:rsidRPr="00E2571B" w:rsidRDefault="000734B1" w:rsidP="000734B1">
            <w:pPr>
              <w:rPr>
                <w:ins w:id="600" w:author="Author" w:date="2011-04-04T13:53:00Z"/>
                <w:rFonts w:ascii="Arial" w:hAnsi="Arial" w:cs="Arial"/>
                <w:sz w:val="12"/>
                <w:szCs w:val="12"/>
              </w:rPr>
            </w:pPr>
            <w:ins w:id="601" w:author="Author" w:date="2011-04-04T13:53:00Z">
              <w:r w:rsidRPr="00E2571B">
                <w:rPr>
                  <w:rFonts w:ascii="Arial" w:hAnsi="Arial" w:cs="Arial"/>
                  <w:sz w:val="12"/>
                  <w:szCs w:val="12"/>
                </w:rPr>
                <w:t xml:space="preserve">  -----------------------------------------------------------------------</w:t>
              </w:r>
            </w:ins>
          </w:p>
          <w:tbl>
            <w:tblPr>
              <w:tblStyle w:val="TableGrid"/>
              <w:tblW w:w="2511" w:type="dxa"/>
              <w:tblInd w:w="115" w:type="dxa"/>
              <w:tblCellMar>
                <w:top w:w="58" w:type="dxa"/>
                <w:left w:w="58" w:type="dxa"/>
                <w:bottom w:w="29" w:type="dxa"/>
                <w:right w:w="58" w:type="dxa"/>
              </w:tblCellMar>
              <w:tblLook w:val="01E0"/>
            </w:tblPr>
            <w:tblGrid>
              <w:gridCol w:w="468"/>
              <w:gridCol w:w="2043"/>
            </w:tblGrid>
            <w:tr w:rsidR="000734B1" w:rsidRPr="00E2571B" w:rsidTr="00182177">
              <w:trPr>
                <w:ins w:id="602" w:author="Author" w:date="2011-04-04T13:53:00Z"/>
              </w:trPr>
              <w:tc>
                <w:tcPr>
                  <w:tcW w:w="468" w:type="dxa"/>
                  <w:vMerge w:val="restart"/>
                  <w:tcBorders>
                    <w:top w:val="single" w:sz="4" w:space="0" w:color="auto"/>
                  </w:tcBorders>
                  <w:shd w:val="clear" w:color="auto" w:fill="auto"/>
                  <w:textDirection w:val="btLr"/>
                  <w:vAlign w:val="center"/>
                </w:tcPr>
                <w:p w:rsidR="000734B1" w:rsidRPr="00E2571B" w:rsidRDefault="000734B1" w:rsidP="000734B1">
                  <w:pPr>
                    <w:ind w:left="113" w:right="113"/>
                    <w:jc w:val="center"/>
                    <w:rPr>
                      <w:ins w:id="603" w:author="Author" w:date="2011-04-04T13:53:00Z"/>
                      <w:rFonts w:ascii="Arial" w:hAnsi="Arial" w:cs="Arial"/>
                      <w:b/>
                      <w:sz w:val="12"/>
                      <w:szCs w:val="12"/>
                    </w:rPr>
                  </w:pPr>
                  <w:ins w:id="604" w:author="Author" w:date="2011-04-04T13:53:00Z">
                    <w:r w:rsidRPr="00E2571B">
                      <w:rPr>
                        <w:rFonts w:ascii="Arial" w:hAnsi="Arial" w:cs="Arial"/>
                        <w:b/>
                        <w:sz w:val="12"/>
                        <w:szCs w:val="12"/>
                      </w:rPr>
                      <w:t>Pressurized Water Reactor Transient Response</w:t>
                    </w:r>
                  </w:ins>
                </w:p>
                <w:p w:rsidR="000734B1" w:rsidRPr="00E2571B" w:rsidRDefault="00182177" w:rsidP="00E2571B">
                  <w:pPr>
                    <w:ind w:left="113" w:right="113"/>
                    <w:jc w:val="center"/>
                    <w:rPr>
                      <w:ins w:id="605" w:author="Author" w:date="2011-04-04T13:53:00Z"/>
                      <w:rFonts w:ascii="Arial" w:hAnsi="Arial" w:cs="Arial"/>
                      <w:b/>
                      <w:sz w:val="12"/>
                      <w:szCs w:val="12"/>
                    </w:rPr>
                  </w:pPr>
                  <w:ins w:id="606" w:author="Author" w:date="2011-04-08T11:46:00Z">
                    <w:r w:rsidRPr="00E2571B">
                      <w:rPr>
                        <w:rFonts w:ascii="Arial" w:hAnsi="Arial" w:cs="Arial"/>
                        <w:b/>
                        <w:sz w:val="12"/>
                        <w:szCs w:val="12"/>
                      </w:rPr>
                      <w:t xml:space="preserve">HOO </w:t>
                    </w:r>
                    <w:r w:rsidRPr="00E2571B">
                      <w:rPr>
                        <w:rFonts w:ascii="Arial" w:hAnsi="Arial" w:cs="Arial"/>
                        <w:b/>
                        <w:sz w:val="12"/>
                        <w:szCs w:val="12"/>
                        <w:u w:val="single"/>
                      </w:rPr>
                      <w:t>________________</w:t>
                    </w:r>
                    <w:r w:rsidRPr="00E2571B">
                      <w:rPr>
                        <w:rFonts w:ascii="Arial" w:hAnsi="Arial" w:cs="Arial"/>
                        <w:b/>
                        <w:sz w:val="12"/>
                        <w:szCs w:val="12"/>
                      </w:rPr>
                      <w:t xml:space="preserve"> RDO </w:t>
                    </w:r>
                    <w:r w:rsidRPr="00E2571B">
                      <w:rPr>
                        <w:rFonts w:ascii="Arial" w:hAnsi="Arial" w:cs="Arial"/>
                        <w:b/>
                        <w:sz w:val="12"/>
                        <w:szCs w:val="12"/>
                        <w:u w:val="single"/>
                      </w:rPr>
                      <w:t>_______________</w:t>
                    </w:r>
                  </w:ins>
                </w:p>
              </w:tc>
              <w:tc>
                <w:tcPr>
                  <w:tcW w:w="2043" w:type="dxa"/>
                  <w:tcBorders>
                    <w:top w:val="single" w:sz="4" w:space="0" w:color="auto"/>
                  </w:tcBorders>
                </w:tcPr>
                <w:p w:rsidR="000734B1" w:rsidRPr="00E2571B" w:rsidRDefault="000734B1" w:rsidP="000734B1">
                  <w:pPr>
                    <w:rPr>
                      <w:ins w:id="607" w:author="Author" w:date="2011-04-04T13:53:00Z"/>
                      <w:rFonts w:ascii="Arial" w:hAnsi="Arial" w:cs="Arial"/>
                      <w:b/>
                      <w:sz w:val="12"/>
                      <w:szCs w:val="12"/>
                    </w:rPr>
                  </w:pPr>
                  <w:ins w:id="608" w:author="Author" w:date="2011-04-04T13:53:00Z">
                    <w:r w:rsidRPr="00E2571B">
                      <w:rPr>
                        <w:rFonts w:ascii="Arial" w:hAnsi="Arial" w:cs="Arial"/>
                        <w:b/>
                        <w:sz w:val="12"/>
                        <w:szCs w:val="12"/>
                      </w:rPr>
                      <w:t>Short Term Considerations</w:t>
                    </w:r>
                  </w:ins>
                </w:p>
              </w:tc>
            </w:tr>
            <w:tr w:rsidR="000734B1" w:rsidRPr="00E2571B" w:rsidTr="00182177">
              <w:trPr>
                <w:ins w:id="609"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10" w:author="Author" w:date="2011-04-04T13:53:00Z"/>
                      <w:rFonts w:ascii="Arial" w:hAnsi="Arial" w:cs="Arial"/>
                      <w:sz w:val="12"/>
                      <w:szCs w:val="12"/>
                    </w:rPr>
                  </w:pPr>
                </w:p>
              </w:tc>
              <w:tc>
                <w:tcPr>
                  <w:tcW w:w="2043" w:type="dxa"/>
                </w:tcPr>
                <w:p w:rsidR="000734B1" w:rsidRPr="00E2571B" w:rsidRDefault="000734B1" w:rsidP="000734B1">
                  <w:pPr>
                    <w:rPr>
                      <w:ins w:id="611" w:author="Author" w:date="2011-04-04T13:53:00Z"/>
                      <w:rFonts w:ascii="Arial" w:hAnsi="Arial" w:cs="Arial"/>
                      <w:sz w:val="12"/>
                      <w:szCs w:val="12"/>
                    </w:rPr>
                  </w:pPr>
                  <w:ins w:id="612" w:author="Author" w:date="2011-04-04T13:53:00Z">
                    <w:r w:rsidRPr="00E2571B">
                      <w:rPr>
                        <w:rFonts w:ascii="Arial" w:hAnsi="Arial" w:cs="Arial"/>
                        <w:sz w:val="12"/>
                        <w:szCs w:val="12"/>
                      </w:rPr>
                      <w:t>Fuel Clad, Reactor Coolant System, and Containment Barriers</w:t>
                    </w:r>
                  </w:ins>
                </w:p>
              </w:tc>
            </w:tr>
            <w:tr w:rsidR="000734B1" w:rsidRPr="00E2571B" w:rsidTr="00182177">
              <w:trPr>
                <w:ins w:id="613"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14" w:author="Author" w:date="2011-04-04T13:53:00Z"/>
                      <w:rFonts w:ascii="Arial" w:hAnsi="Arial" w:cs="Arial"/>
                      <w:sz w:val="12"/>
                      <w:szCs w:val="12"/>
                    </w:rPr>
                  </w:pPr>
                </w:p>
              </w:tc>
              <w:tc>
                <w:tcPr>
                  <w:tcW w:w="2043" w:type="dxa"/>
                </w:tcPr>
                <w:p w:rsidR="000734B1" w:rsidRPr="00E2571B" w:rsidRDefault="000734B1" w:rsidP="000734B1">
                  <w:pPr>
                    <w:rPr>
                      <w:ins w:id="615" w:author="Author" w:date="2011-04-04T13:53:00Z"/>
                      <w:rFonts w:ascii="Arial" w:hAnsi="Arial" w:cs="Arial"/>
                      <w:sz w:val="12"/>
                      <w:szCs w:val="12"/>
                    </w:rPr>
                  </w:pPr>
                  <w:ins w:id="616" w:author="Author" w:date="2011-04-04T13:53:00Z">
                    <w:r w:rsidRPr="00E2571B">
                      <w:rPr>
                        <w:rFonts w:ascii="Arial" w:hAnsi="Arial" w:cs="Arial"/>
                        <w:sz w:val="12"/>
                        <w:szCs w:val="12"/>
                      </w:rPr>
                      <w:t>Tech Spec Safety Limits</w:t>
                    </w:r>
                  </w:ins>
                </w:p>
              </w:tc>
            </w:tr>
            <w:tr w:rsidR="000734B1" w:rsidRPr="00E2571B" w:rsidTr="00182177">
              <w:trPr>
                <w:ins w:id="617"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18" w:author="Author" w:date="2011-04-04T13:53:00Z"/>
                      <w:rFonts w:ascii="Arial" w:hAnsi="Arial" w:cs="Arial"/>
                      <w:sz w:val="12"/>
                      <w:szCs w:val="12"/>
                    </w:rPr>
                  </w:pPr>
                </w:p>
              </w:tc>
              <w:tc>
                <w:tcPr>
                  <w:tcW w:w="2043" w:type="dxa"/>
                </w:tcPr>
                <w:p w:rsidR="000734B1" w:rsidRPr="00E2571B" w:rsidRDefault="000734B1" w:rsidP="000734B1">
                  <w:pPr>
                    <w:rPr>
                      <w:ins w:id="619" w:author="Author" w:date="2011-04-04T13:53:00Z"/>
                      <w:rFonts w:ascii="Arial" w:hAnsi="Arial" w:cs="Arial"/>
                      <w:sz w:val="12"/>
                      <w:szCs w:val="12"/>
                    </w:rPr>
                  </w:pPr>
                  <w:ins w:id="620" w:author="Author" w:date="2011-04-04T13:53:00Z">
                    <w:r w:rsidRPr="00E2571B">
                      <w:rPr>
                        <w:rFonts w:ascii="Arial" w:hAnsi="Arial" w:cs="Arial"/>
                        <w:sz w:val="12"/>
                        <w:szCs w:val="12"/>
                      </w:rPr>
                      <w:t>EAL progression path</w:t>
                    </w:r>
                  </w:ins>
                </w:p>
              </w:tc>
            </w:tr>
            <w:tr w:rsidR="000734B1" w:rsidRPr="00E2571B" w:rsidTr="00182177">
              <w:trPr>
                <w:ins w:id="621"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22" w:author="Author" w:date="2011-04-04T13:53:00Z"/>
                      <w:rFonts w:ascii="Arial" w:hAnsi="Arial" w:cs="Arial"/>
                      <w:sz w:val="12"/>
                      <w:szCs w:val="12"/>
                    </w:rPr>
                  </w:pPr>
                </w:p>
              </w:tc>
              <w:tc>
                <w:tcPr>
                  <w:tcW w:w="2043" w:type="dxa"/>
                </w:tcPr>
                <w:p w:rsidR="000734B1" w:rsidRPr="00E2571B" w:rsidRDefault="000734B1" w:rsidP="000734B1">
                  <w:pPr>
                    <w:rPr>
                      <w:ins w:id="623" w:author="Author" w:date="2011-04-04T13:53:00Z"/>
                      <w:rFonts w:ascii="Arial" w:hAnsi="Arial" w:cs="Arial"/>
                      <w:sz w:val="12"/>
                      <w:szCs w:val="12"/>
                    </w:rPr>
                  </w:pPr>
                  <w:ins w:id="624" w:author="Author" w:date="2011-04-04T13:53:00Z">
                    <w:r w:rsidRPr="00E2571B">
                      <w:rPr>
                        <w:rFonts w:ascii="Arial" w:hAnsi="Arial" w:cs="Arial"/>
                        <w:sz w:val="12"/>
                        <w:szCs w:val="12"/>
                      </w:rPr>
                      <w:t>Safety Related Equipment OOS</w:t>
                    </w:r>
                  </w:ins>
                </w:p>
              </w:tc>
            </w:tr>
            <w:tr w:rsidR="000734B1" w:rsidRPr="00E2571B" w:rsidTr="00182177">
              <w:trPr>
                <w:ins w:id="625"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26" w:author="Author" w:date="2011-04-04T13:53:00Z"/>
                      <w:rFonts w:ascii="Arial" w:hAnsi="Arial" w:cs="Arial"/>
                      <w:sz w:val="12"/>
                      <w:szCs w:val="12"/>
                    </w:rPr>
                  </w:pPr>
                </w:p>
              </w:tc>
              <w:tc>
                <w:tcPr>
                  <w:tcW w:w="2043" w:type="dxa"/>
                </w:tcPr>
                <w:p w:rsidR="000734B1" w:rsidRPr="00E2571B" w:rsidRDefault="000734B1" w:rsidP="000734B1">
                  <w:pPr>
                    <w:rPr>
                      <w:ins w:id="627" w:author="Author" w:date="2011-04-04T13:53:00Z"/>
                      <w:rFonts w:ascii="Arial" w:hAnsi="Arial" w:cs="Arial"/>
                      <w:sz w:val="12"/>
                      <w:szCs w:val="12"/>
                    </w:rPr>
                  </w:pPr>
                  <w:ins w:id="628" w:author="Author" w:date="2011-04-04T13:53:00Z">
                    <w:r w:rsidRPr="00E2571B">
                      <w:rPr>
                        <w:rFonts w:ascii="Arial" w:hAnsi="Arial" w:cs="Arial"/>
                        <w:sz w:val="12"/>
                        <w:szCs w:val="12"/>
                      </w:rPr>
                      <w:t>Support Systems functioning</w:t>
                    </w:r>
                  </w:ins>
                </w:p>
              </w:tc>
            </w:tr>
            <w:tr w:rsidR="000734B1" w:rsidRPr="00E2571B" w:rsidTr="00182177">
              <w:trPr>
                <w:ins w:id="629"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30" w:author="Author" w:date="2011-04-04T13:53:00Z"/>
                      <w:rFonts w:ascii="Arial" w:hAnsi="Arial" w:cs="Arial"/>
                      <w:sz w:val="12"/>
                      <w:szCs w:val="12"/>
                    </w:rPr>
                  </w:pPr>
                </w:p>
              </w:tc>
              <w:tc>
                <w:tcPr>
                  <w:tcW w:w="2043" w:type="dxa"/>
                </w:tcPr>
                <w:p w:rsidR="000734B1" w:rsidRPr="00E2571B" w:rsidRDefault="000734B1" w:rsidP="000734B1">
                  <w:pPr>
                    <w:rPr>
                      <w:ins w:id="631" w:author="Author" w:date="2011-04-04T13:53:00Z"/>
                      <w:rFonts w:ascii="Arial" w:hAnsi="Arial" w:cs="Arial"/>
                      <w:sz w:val="12"/>
                      <w:szCs w:val="12"/>
                    </w:rPr>
                  </w:pPr>
                  <w:ins w:id="632" w:author="Author" w:date="2011-04-04T13:53:00Z">
                    <w:r w:rsidRPr="00E2571B">
                      <w:rPr>
                        <w:rFonts w:ascii="Arial" w:hAnsi="Arial" w:cs="Arial"/>
                        <w:sz w:val="12"/>
                        <w:szCs w:val="12"/>
                      </w:rPr>
                      <w:t>What are the Licensee’s priorities</w:t>
                    </w:r>
                  </w:ins>
                </w:p>
              </w:tc>
            </w:tr>
            <w:tr w:rsidR="000734B1" w:rsidRPr="00E2571B" w:rsidTr="00182177">
              <w:trPr>
                <w:ins w:id="633"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34" w:author="Author" w:date="2011-04-04T13:53:00Z"/>
                      <w:rFonts w:ascii="Arial" w:hAnsi="Arial" w:cs="Arial"/>
                      <w:sz w:val="12"/>
                      <w:szCs w:val="12"/>
                    </w:rPr>
                  </w:pPr>
                </w:p>
              </w:tc>
              <w:tc>
                <w:tcPr>
                  <w:tcW w:w="2043" w:type="dxa"/>
                </w:tcPr>
                <w:p w:rsidR="000734B1" w:rsidRPr="00E2571B" w:rsidRDefault="000734B1" w:rsidP="000734B1">
                  <w:pPr>
                    <w:rPr>
                      <w:ins w:id="635" w:author="Author" w:date="2011-04-04T13:53:00Z"/>
                      <w:rFonts w:ascii="Arial" w:hAnsi="Arial" w:cs="Arial"/>
                      <w:sz w:val="12"/>
                      <w:szCs w:val="12"/>
                    </w:rPr>
                  </w:pPr>
                  <w:ins w:id="636" w:author="Author" w:date="2011-04-04T13:53:00Z">
                    <w:r w:rsidRPr="00E2571B">
                      <w:rPr>
                        <w:rFonts w:ascii="Arial" w:hAnsi="Arial" w:cs="Arial"/>
                        <w:sz w:val="12"/>
                        <w:szCs w:val="12"/>
                      </w:rPr>
                      <w:t>Abnormal RCS or Secondary temperatures or pressures</w:t>
                    </w:r>
                  </w:ins>
                </w:p>
              </w:tc>
            </w:tr>
            <w:tr w:rsidR="000734B1" w:rsidRPr="00E2571B" w:rsidTr="00182177">
              <w:trPr>
                <w:ins w:id="637"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38" w:author="Author" w:date="2011-04-04T13:53:00Z"/>
                      <w:rFonts w:ascii="Arial" w:hAnsi="Arial" w:cs="Arial"/>
                      <w:sz w:val="12"/>
                      <w:szCs w:val="12"/>
                    </w:rPr>
                  </w:pPr>
                </w:p>
              </w:tc>
              <w:tc>
                <w:tcPr>
                  <w:tcW w:w="2043" w:type="dxa"/>
                </w:tcPr>
                <w:p w:rsidR="000734B1" w:rsidRPr="00E2571B" w:rsidRDefault="000734B1" w:rsidP="000734B1">
                  <w:pPr>
                    <w:rPr>
                      <w:ins w:id="639" w:author="Author" w:date="2011-04-04T13:53:00Z"/>
                      <w:rFonts w:ascii="Arial" w:hAnsi="Arial" w:cs="Arial"/>
                      <w:sz w:val="12"/>
                      <w:szCs w:val="12"/>
                    </w:rPr>
                  </w:pPr>
                  <w:ins w:id="640" w:author="Author" w:date="2011-04-04T13:53:00Z">
                    <w:r w:rsidRPr="00E2571B">
                      <w:rPr>
                        <w:rFonts w:ascii="Arial" w:hAnsi="Arial" w:cs="Arial"/>
                        <w:sz w:val="12"/>
                        <w:szCs w:val="12"/>
                      </w:rPr>
                      <w:t xml:space="preserve">Steam Generator and </w:t>
                    </w:r>
                    <w:proofErr w:type="spellStart"/>
                    <w:r w:rsidRPr="00E2571B">
                      <w:rPr>
                        <w:rFonts w:ascii="Arial" w:hAnsi="Arial" w:cs="Arial"/>
                        <w:sz w:val="12"/>
                        <w:szCs w:val="12"/>
                      </w:rPr>
                      <w:t>Pressurizer</w:t>
                    </w:r>
                    <w:proofErr w:type="spellEnd"/>
                    <w:r w:rsidRPr="00E2571B">
                      <w:rPr>
                        <w:rFonts w:ascii="Arial" w:hAnsi="Arial" w:cs="Arial"/>
                        <w:sz w:val="12"/>
                        <w:szCs w:val="12"/>
                      </w:rPr>
                      <w:t xml:space="preserve"> PORV’s/Safeties </w:t>
                    </w:r>
                  </w:ins>
                </w:p>
              </w:tc>
            </w:tr>
            <w:tr w:rsidR="000734B1" w:rsidRPr="00E2571B" w:rsidTr="00182177">
              <w:trPr>
                <w:ins w:id="641"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42" w:author="Author" w:date="2011-04-04T13:53:00Z"/>
                      <w:rFonts w:ascii="Arial" w:hAnsi="Arial" w:cs="Arial"/>
                      <w:sz w:val="12"/>
                      <w:szCs w:val="12"/>
                    </w:rPr>
                  </w:pPr>
                </w:p>
              </w:tc>
              <w:tc>
                <w:tcPr>
                  <w:tcW w:w="2043" w:type="dxa"/>
                </w:tcPr>
                <w:p w:rsidR="000734B1" w:rsidRPr="00E2571B" w:rsidRDefault="000734B1" w:rsidP="000734B1">
                  <w:pPr>
                    <w:rPr>
                      <w:ins w:id="643" w:author="Author" w:date="2011-04-04T13:53:00Z"/>
                      <w:rFonts w:ascii="Arial" w:hAnsi="Arial" w:cs="Arial"/>
                      <w:sz w:val="12"/>
                      <w:szCs w:val="12"/>
                    </w:rPr>
                  </w:pPr>
                  <w:ins w:id="644" w:author="Author" w:date="2011-04-04T13:53:00Z">
                    <w:r w:rsidRPr="00E2571B">
                      <w:rPr>
                        <w:rFonts w:ascii="Arial" w:hAnsi="Arial" w:cs="Arial"/>
                        <w:sz w:val="12"/>
                        <w:szCs w:val="12"/>
                      </w:rPr>
                      <w:t xml:space="preserve">Operator Response in accordance with procedures </w:t>
                    </w:r>
                  </w:ins>
                </w:p>
              </w:tc>
            </w:tr>
            <w:tr w:rsidR="000734B1" w:rsidRPr="00E2571B" w:rsidTr="00182177">
              <w:trPr>
                <w:ins w:id="645"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46" w:author="Author" w:date="2011-04-04T13:53:00Z"/>
                      <w:rFonts w:ascii="Arial" w:hAnsi="Arial" w:cs="Arial"/>
                      <w:sz w:val="12"/>
                      <w:szCs w:val="12"/>
                    </w:rPr>
                  </w:pPr>
                </w:p>
              </w:tc>
              <w:tc>
                <w:tcPr>
                  <w:tcW w:w="2043" w:type="dxa"/>
                </w:tcPr>
                <w:p w:rsidR="000734B1" w:rsidRPr="00E2571B" w:rsidRDefault="000734B1" w:rsidP="000734B1">
                  <w:pPr>
                    <w:rPr>
                      <w:ins w:id="647" w:author="Author" w:date="2011-04-04T13:53:00Z"/>
                      <w:rFonts w:ascii="Arial" w:hAnsi="Arial" w:cs="Arial"/>
                      <w:sz w:val="12"/>
                      <w:szCs w:val="12"/>
                    </w:rPr>
                  </w:pPr>
                  <w:ins w:id="648" w:author="Author" w:date="2011-04-04T13:53:00Z">
                    <w:r w:rsidRPr="00E2571B">
                      <w:rPr>
                        <w:rFonts w:ascii="Arial" w:hAnsi="Arial" w:cs="Arial"/>
                        <w:sz w:val="12"/>
                        <w:szCs w:val="12"/>
                      </w:rPr>
                      <w:t xml:space="preserve">Licensee notifications to the state, locals, and NRC </w:t>
                    </w:r>
                  </w:ins>
                </w:p>
              </w:tc>
            </w:tr>
            <w:tr w:rsidR="000734B1" w:rsidRPr="00E2571B" w:rsidTr="00182177">
              <w:trPr>
                <w:ins w:id="649"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50" w:author="Author" w:date="2011-04-04T13:53:00Z"/>
                      <w:rFonts w:ascii="Arial" w:hAnsi="Arial" w:cs="Arial"/>
                      <w:sz w:val="12"/>
                      <w:szCs w:val="12"/>
                    </w:rPr>
                  </w:pPr>
                </w:p>
              </w:tc>
              <w:tc>
                <w:tcPr>
                  <w:tcW w:w="2043" w:type="dxa"/>
                </w:tcPr>
                <w:p w:rsidR="000734B1" w:rsidRPr="00E2571B" w:rsidRDefault="000734B1" w:rsidP="000734B1">
                  <w:pPr>
                    <w:rPr>
                      <w:ins w:id="651" w:author="Author" w:date="2011-04-04T13:53:00Z"/>
                      <w:rFonts w:ascii="Arial" w:hAnsi="Arial" w:cs="Arial"/>
                      <w:sz w:val="12"/>
                      <w:szCs w:val="12"/>
                    </w:rPr>
                  </w:pPr>
                  <w:ins w:id="652" w:author="Author" w:date="2011-04-04T13:53:00Z">
                    <w:r w:rsidRPr="00E2571B">
                      <w:rPr>
                        <w:rFonts w:ascii="Arial" w:hAnsi="Arial" w:cs="Arial"/>
                        <w:sz w:val="12"/>
                        <w:szCs w:val="12"/>
                      </w:rPr>
                      <w:t>Communicate safety concerns to NRC and Licensee management</w:t>
                    </w:r>
                  </w:ins>
                </w:p>
              </w:tc>
            </w:tr>
            <w:tr w:rsidR="000734B1" w:rsidRPr="00E2571B" w:rsidTr="00182177">
              <w:trPr>
                <w:ins w:id="653"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54" w:author="Author" w:date="2011-04-04T13:53:00Z"/>
                      <w:rFonts w:ascii="Arial" w:hAnsi="Arial" w:cs="Arial"/>
                      <w:sz w:val="12"/>
                      <w:szCs w:val="12"/>
                    </w:rPr>
                  </w:pPr>
                </w:p>
              </w:tc>
              <w:tc>
                <w:tcPr>
                  <w:tcW w:w="2043" w:type="dxa"/>
                </w:tcPr>
                <w:p w:rsidR="000734B1" w:rsidRPr="00E2571B" w:rsidRDefault="000734B1" w:rsidP="000734B1">
                  <w:pPr>
                    <w:rPr>
                      <w:ins w:id="655" w:author="Author" w:date="2011-04-04T13:53:00Z"/>
                      <w:rFonts w:ascii="Arial" w:hAnsi="Arial" w:cs="Arial"/>
                      <w:sz w:val="12"/>
                      <w:szCs w:val="12"/>
                    </w:rPr>
                  </w:pPr>
                  <w:ins w:id="656" w:author="Author" w:date="2011-04-04T13:53:00Z">
                    <w:r w:rsidRPr="00E2571B">
                      <w:rPr>
                        <w:rFonts w:ascii="Arial" w:hAnsi="Arial" w:cs="Arial"/>
                        <w:sz w:val="12"/>
                        <w:szCs w:val="12"/>
                      </w:rPr>
                      <w:t>Personnel injuries, contaminations, or overexposures</w:t>
                    </w:r>
                  </w:ins>
                </w:p>
              </w:tc>
            </w:tr>
            <w:tr w:rsidR="000734B1" w:rsidRPr="00E2571B" w:rsidTr="00182177">
              <w:trPr>
                <w:ins w:id="657"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58" w:author="Author" w:date="2011-04-04T13:53:00Z"/>
                      <w:rFonts w:ascii="Arial" w:hAnsi="Arial" w:cs="Arial"/>
                      <w:sz w:val="12"/>
                      <w:szCs w:val="12"/>
                    </w:rPr>
                  </w:pPr>
                </w:p>
              </w:tc>
              <w:tc>
                <w:tcPr>
                  <w:tcW w:w="2043" w:type="dxa"/>
                </w:tcPr>
                <w:p w:rsidR="000734B1" w:rsidRPr="00E2571B" w:rsidRDefault="000734B1" w:rsidP="000734B1">
                  <w:pPr>
                    <w:rPr>
                      <w:ins w:id="659" w:author="Author" w:date="2011-04-04T13:53:00Z"/>
                      <w:rFonts w:ascii="Arial" w:hAnsi="Arial" w:cs="Arial"/>
                      <w:sz w:val="12"/>
                      <w:szCs w:val="12"/>
                    </w:rPr>
                  </w:pPr>
                  <w:ins w:id="660" w:author="Author" w:date="2011-04-04T13:53:00Z">
                    <w:r w:rsidRPr="00E2571B">
                      <w:rPr>
                        <w:rFonts w:ascii="Arial" w:hAnsi="Arial" w:cs="Arial"/>
                        <w:sz w:val="12"/>
                        <w:szCs w:val="12"/>
                      </w:rPr>
                      <w:t xml:space="preserve">Additional support or relief needed to continue to monitor the event </w:t>
                    </w:r>
                  </w:ins>
                </w:p>
              </w:tc>
            </w:tr>
          </w:tbl>
          <w:p w:rsidR="000734B1" w:rsidRPr="00E2571B" w:rsidRDefault="000734B1" w:rsidP="000734B1">
            <w:pPr>
              <w:ind w:left="113" w:right="113"/>
              <w:jc w:val="center"/>
              <w:rPr>
                <w:ins w:id="661" w:author="Author" w:date="2011-04-04T13:53:00Z"/>
                <w:rFonts w:ascii="Arial" w:hAnsi="Arial" w:cs="Arial"/>
                <w:b/>
                <w:sz w:val="12"/>
                <w:szCs w:val="12"/>
              </w:rPr>
            </w:pPr>
          </w:p>
        </w:tc>
        <w:tc>
          <w:tcPr>
            <w:tcW w:w="3045" w:type="dxa"/>
          </w:tcPr>
          <w:p w:rsidR="000734B1" w:rsidRPr="00E2571B" w:rsidRDefault="000734B1" w:rsidP="000734B1">
            <w:pPr>
              <w:ind w:right="113"/>
              <w:rPr>
                <w:ins w:id="662" w:author="Author" w:date="2011-04-04T13:53:00Z"/>
                <w:rFonts w:ascii="Arial" w:hAnsi="Arial" w:cs="Arial"/>
                <w:b/>
                <w:sz w:val="12"/>
                <w:szCs w:val="12"/>
              </w:rPr>
            </w:pPr>
          </w:p>
          <w:p w:rsidR="000734B1" w:rsidRPr="00E2571B" w:rsidRDefault="000734B1" w:rsidP="000734B1">
            <w:pPr>
              <w:ind w:left="113" w:right="113"/>
              <w:jc w:val="center"/>
              <w:rPr>
                <w:ins w:id="663" w:author="Author" w:date="2011-04-04T13:53:00Z"/>
                <w:rFonts w:ascii="Arial" w:hAnsi="Arial" w:cs="Arial"/>
                <w:b/>
                <w:sz w:val="12"/>
                <w:szCs w:val="12"/>
              </w:rPr>
            </w:pPr>
          </w:p>
        </w:tc>
        <w:tc>
          <w:tcPr>
            <w:tcW w:w="3079" w:type="dxa"/>
          </w:tcPr>
          <w:tbl>
            <w:tblPr>
              <w:tblStyle w:val="TableGrid"/>
              <w:tblW w:w="2541" w:type="dxa"/>
              <w:tblInd w:w="120" w:type="dxa"/>
              <w:tblCellMar>
                <w:top w:w="58" w:type="dxa"/>
                <w:left w:w="58" w:type="dxa"/>
                <w:bottom w:w="29" w:type="dxa"/>
                <w:right w:w="58" w:type="dxa"/>
              </w:tblCellMar>
              <w:tblLook w:val="01E0"/>
            </w:tblPr>
            <w:tblGrid>
              <w:gridCol w:w="468"/>
              <w:gridCol w:w="2073"/>
            </w:tblGrid>
            <w:tr w:rsidR="00E2571B" w:rsidRPr="00E2571B" w:rsidTr="00E2571B">
              <w:trPr>
                <w:trHeight w:val="189"/>
              </w:trPr>
              <w:tc>
                <w:tcPr>
                  <w:tcW w:w="2541" w:type="dxa"/>
                  <w:gridSpan w:val="2"/>
                  <w:tcBorders>
                    <w:left w:val="nil"/>
                    <w:right w:val="nil"/>
                  </w:tcBorders>
                  <w:shd w:val="clear" w:color="auto" w:fill="auto"/>
                  <w:textDirection w:val="btLr"/>
                  <w:vAlign w:val="center"/>
                </w:tcPr>
                <w:p w:rsidR="00E2571B" w:rsidRPr="00E2571B" w:rsidRDefault="00E2571B" w:rsidP="000734B1">
                  <w:pPr>
                    <w:rPr>
                      <w:rFonts w:ascii="Arial" w:hAnsi="Arial" w:cs="Arial"/>
                      <w:b/>
                      <w:sz w:val="12"/>
                      <w:szCs w:val="12"/>
                    </w:rPr>
                  </w:pPr>
                </w:p>
              </w:tc>
            </w:tr>
            <w:tr w:rsidR="000734B1" w:rsidRPr="00E2571B" w:rsidTr="00E2571B">
              <w:trPr>
                <w:ins w:id="664" w:author="Author" w:date="2011-04-04T13:53:00Z"/>
              </w:trPr>
              <w:tc>
                <w:tcPr>
                  <w:tcW w:w="468" w:type="dxa"/>
                  <w:vMerge w:val="restart"/>
                  <w:shd w:val="clear" w:color="auto" w:fill="auto"/>
                  <w:textDirection w:val="btLr"/>
                  <w:vAlign w:val="center"/>
                </w:tcPr>
                <w:p w:rsidR="000734B1" w:rsidRPr="00E2571B" w:rsidRDefault="000734B1" w:rsidP="000734B1">
                  <w:pPr>
                    <w:ind w:left="113" w:right="113"/>
                    <w:jc w:val="center"/>
                    <w:rPr>
                      <w:ins w:id="665" w:author="Author" w:date="2011-04-04T13:53:00Z"/>
                      <w:rFonts w:ascii="Arial" w:hAnsi="Arial" w:cs="Arial"/>
                      <w:b/>
                      <w:sz w:val="12"/>
                      <w:szCs w:val="12"/>
                    </w:rPr>
                  </w:pPr>
                  <w:ins w:id="666" w:author="Author" w:date="2011-04-04T13:53:00Z">
                    <w:r w:rsidRPr="00E2571B">
                      <w:rPr>
                        <w:rFonts w:ascii="Arial" w:hAnsi="Arial" w:cs="Arial"/>
                        <w:b/>
                        <w:sz w:val="12"/>
                        <w:szCs w:val="12"/>
                      </w:rPr>
                      <w:t>Boiling Water Reactor Transient Response</w:t>
                    </w:r>
                  </w:ins>
                </w:p>
                <w:p w:rsidR="000734B1" w:rsidRPr="00E2571B" w:rsidRDefault="00182177" w:rsidP="00E2571B">
                  <w:pPr>
                    <w:ind w:left="113" w:right="113"/>
                    <w:jc w:val="center"/>
                    <w:rPr>
                      <w:ins w:id="667" w:author="Author" w:date="2011-04-04T13:53:00Z"/>
                      <w:rFonts w:ascii="Arial" w:hAnsi="Arial" w:cs="Arial"/>
                      <w:sz w:val="12"/>
                      <w:szCs w:val="12"/>
                    </w:rPr>
                  </w:pPr>
                  <w:ins w:id="668" w:author="Author" w:date="2011-04-08T11:46:00Z">
                    <w:r w:rsidRPr="00E2571B">
                      <w:rPr>
                        <w:rFonts w:ascii="Arial" w:hAnsi="Arial" w:cs="Arial"/>
                        <w:b/>
                        <w:sz w:val="12"/>
                        <w:szCs w:val="12"/>
                      </w:rPr>
                      <w:t xml:space="preserve">HOO </w:t>
                    </w:r>
                    <w:r w:rsidRPr="00E2571B">
                      <w:rPr>
                        <w:rFonts w:ascii="Arial" w:hAnsi="Arial" w:cs="Arial"/>
                        <w:b/>
                        <w:sz w:val="12"/>
                        <w:szCs w:val="12"/>
                        <w:u w:val="single"/>
                      </w:rPr>
                      <w:t>________________</w:t>
                    </w:r>
                    <w:r w:rsidRPr="00E2571B">
                      <w:rPr>
                        <w:rFonts w:ascii="Arial" w:hAnsi="Arial" w:cs="Arial"/>
                        <w:b/>
                        <w:sz w:val="12"/>
                        <w:szCs w:val="12"/>
                      </w:rPr>
                      <w:t xml:space="preserve"> RDO </w:t>
                    </w:r>
                    <w:r w:rsidRPr="00E2571B">
                      <w:rPr>
                        <w:rFonts w:ascii="Arial" w:hAnsi="Arial" w:cs="Arial"/>
                        <w:b/>
                        <w:sz w:val="12"/>
                        <w:szCs w:val="12"/>
                        <w:u w:val="single"/>
                      </w:rPr>
                      <w:t>_______________</w:t>
                    </w:r>
                  </w:ins>
                </w:p>
              </w:tc>
              <w:tc>
                <w:tcPr>
                  <w:tcW w:w="2073" w:type="dxa"/>
                  <w:tcBorders>
                    <w:bottom w:val="single" w:sz="4" w:space="0" w:color="auto"/>
                    <w:right w:val="single" w:sz="4" w:space="0" w:color="auto"/>
                  </w:tcBorders>
                </w:tcPr>
                <w:p w:rsidR="000734B1" w:rsidRPr="00E2571B" w:rsidRDefault="000734B1" w:rsidP="000734B1">
                  <w:pPr>
                    <w:rPr>
                      <w:ins w:id="669" w:author="Author" w:date="2011-04-04T13:53:00Z"/>
                      <w:rFonts w:ascii="Arial" w:hAnsi="Arial" w:cs="Arial"/>
                      <w:b/>
                      <w:sz w:val="12"/>
                      <w:szCs w:val="12"/>
                    </w:rPr>
                  </w:pPr>
                  <w:ins w:id="670" w:author="Author" w:date="2011-04-04T13:53:00Z">
                    <w:r w:rsidRPr="00E2571B">
                      <w:rPr>
                        <w:rFonts w:ascii="Arial" w:hAnsi="Arial" w:cs="Arial"/>
                        <w:b/>
                        <w:sz w:val="12"/>
                        <w:szCs w:val="12"/>
                      </w:rPr>
                      <w:t>Immediate Actions</w:t>
                    </w:r>
                  </w:ins>
                </w:p>
              </w:tc>
            </w:tr>
            <w:tr w:rsidR="000734B1" w:rsidRPr="00E2571B" w:rsidTr="00E2571B">
              <w:trPr>
                <w:ins w:id="671"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72"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673" w:author="Author" w:date="2011-04-04T13:53:00Z"/>
                      <w:rFonts w:ascii="Arial" w:hAnsi="Arial" w:cs="Arial"/>
                      <w:sz w:val="12"/>
                      <w:szCs w:val="12"/>
                    </w:rPr>
                  </w:pPr>
                  <w:ins w:id="674" w:author="Author" w:date="2011-04-04T13:53:00Z">
                    <w:r w:rsidRPr="00E2571B">
                      <w:rPr>
                        <w:rFonts w:ascii="Arial" w:hAnsi="Arial" w:cs="Arial"/>
                        <w:sz w:val="12"/>
                        <w:szCs w:val="12"/>
                      </w:rPr>
                      <w:t>Reactor Power</w:t>
                    </w:r>
                  </w:ins>
                </w:p>
              </w:tc>
            </w:tr>
            <w:tr w:rsidR="000734B1" w:rsidRPr="00E2571B" w:rsidTr="00E2571B">
              <w:trPr>
                <w:ins w:id="675"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76"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677" w:author="Author" w:date="2011-04-04T13:53:00Z"/>
                      <w:rFonts w:ascii="Arial" w:hAnsi="Arial" w:cs="Arial"/>
                      <w:sz w:val="12"/>
                      <w:szCs w:val="12"/>
                    </w:rPr>
                  </w:pPr>
                  <w:ins w:id="678" w:author="Author" w:date="2011-04-04T13:53:00Z">
                    <w:r w:rsidRPr="00E2571B">
                      <w:rPr>
                        <w:rFonts w:ascii="Arial" w:hAnsi="Arial" w:cs="Arial"/>
                        <w:sz w:val="12"/>
                        <w:szCs w:val="12"/>
                      </w:rPr>
                      <w:t>RPV Pressure</w:t>
                    </w:r>
                  </w:ins>
                </w:p>
              </w:tc>
            </w:tr>
            <w:tr w:rsidR="000734B1" w:rsidRPr="00E2571B" w:rsidTr="00E2571B">
              <w:trPr>
                <w:ins w:id="679"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80"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681" w:author="Author" w:date="2011-04-04T13:53:00Z"/>
                      <w:rFonts w:ascii="Arial" w:hAnsi="Arial" w:cs="Arial"/>
                      <w:sz w:val="12"/>
                      <w:szCs w:val="12"/>
                    </w:rPr>
                  </w:pPr>
                  <w:ins w:id="682" w:author="Author" w:date="2011-04-04T13:53:00Z">
                    <w:r w:rsidRPr="00E2571B">
                      <w:rPr>
                        <w:rFonts w:ascii="Arial" w:hAnsi="Arial" w:cs="Arial"/>
                        <w:sz w:val="12"/>
                        <w:szCs w:val="12"/>
                      </w:rPr>
                      <w:t>RPV Level</w:t>
                    </w:r>
                  </w:ins>
                </w:p>
              </w:tc>
            </w:tr>
            <w:tr w:rsidR="000734B1" w:rsidRPr="00E2571B" w:rsidTr="00E2571B">
              <w:trPr>
                <w:ins w:id="683"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84"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685" w:author="Author" w:date="2011-04-04T13:53:00Z"/>
                      <w:rFonts w:ascii="Arial" w:hAnsi="Arial" w:cs="Arial"/>
                      <w:sz w:val="12"/>
                      <w:szCs w:val="12"/>
                    </w:rPr>
                  </w:pPr>
                  <w:ins w:id="686" w:author="Author" w:date="2011-04-04T13:53:00Z">
                    <w:r w:rsidRPr="00E2571B">
                      <w:rPr>
                        <w:rFonts w:ascii="Arial" w:hAnsi="Arial" w:cs="Arial"/>
                        <w:sz w:val="12"/>
                        <w:szCs w:val="12"/>
                      </w:rPr>
                      <w:t>Electrical Power</w:t>
                    </w:r>
                  </w:ins>
                </w:p>
              </w:tc>
            </w:tr>
            <w:tr w:rsidR="000734B1" w:rsidRPr="00E2571B" w:rsidTr="00E2571B">
              <w:trPr>
                <w:ins w:id="687"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88"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689" w:author="Author" w:date="2011-04-04T13:53:00Z"/>
                      <w:rFonts w:ascii="Arial" w:hAnsi="Arial" w:cs="Arial"/>
                      <w:sz w:val="12"/>
                      <w:szCs w:val="12"/>
                    </w:rPr>
                  </w:pPr>
                  <w:ins w:id="690" w:author="Author" w:date="2011-04-04T13:53:00Z">
                    <w:r w:rsidRPr="00E2571B">
                      <w:rPr>
                        <w:rFonts w:ascii="Arial" w:hAnsi="Arial" w:cs="Arial"/>
                        <w:sz w:val="12"/>
                        <w:szCs w:val="12"/>
                      </w:rPr>
                      <w:t>ECCS Actuation</w:t>
                    </w:r>
                  </w:ins>
                </w:p>
              </w:tc>
            </w:tr>
            <w:tr w:rsidR="000734B1" w:rsidRPr="00E2571B" w:rsidTr="00E2571B">
              <w:trPr>
                <w:ins w:id="691"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92"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693" w:author="Author" w:date="2011-04-04T13:53:00Z"/>
                      <w:rFonts w:ascii="Arial" w:hAnsi="Arial" w:cs="Arial"/>
                      <w:sz w:val="12"/>
                      <w:szCs w:val="12"/>
                    </w:rPr>
                  </w:pPr>
                  <w:ins w:id="694" w:author="Author" w:date="2011-04-04T13:53:00Z">
                    <w:r w:rsidRPr="00E2571B">
                      <w:rPr>
                        <w:rFonts w:ascii="Arial" w:hAnsi="Arial" w:cs="Arial"/>
                        <w:sz w:val="12"/>
                        <w:szCs w:val="12"/>
                      </w:rPr>
                      <w:t>Heat Sink</w:t>
                    </w:r>
                  </w:ins>
                </w:p>
              </w:tc>
            </w:tr>
            <w:tr w:rsidR="000734B1" w:rsidRPr="00E2571B" w:rsidTr="00E2571B">
              <w:trPr>
                <w:ins w:id="695"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696"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697" w:author="Author" w:date="2011-04-04T13:53:00Z"/>
                      <w:rFonts w:ascii="Arial" w:hAnsi="Arial" w:cs="Arial"/>
                      <w:sz w:val="12"/>
                      <w:szCs w:val="12"/>
                    </w:rPr>
                  </w:pPr>
                  <w:ins w:id="698" w:author="Author" w:date="2011-04-04T13:53:00Z">
                    <w:r w:rsidRPr="00E2571B">
                      <w:rPr>
                        <w:rFonts w:ascii="Arial" w:hAnsi="Arial" w:cs="Arial"/>
                        <w:sz w:val="12"/>
                        <w:szCs w:val="12"/>
                      </w:rPr>
                      <w:t>Primary Containment</w:t>
                    </w:r>
                  </w:ins>
                </w:p>
              </w:tc>
            </w:tr>
            <w:tr w:rsidR="000734B1" w:rsidRPr="00E2571B" w:rsidTr="00E2571B">
              <w:trPr>
                <w:ins w:id="699"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00"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701" w:author="Author" w:date="2011-04-04T13:53:00Z"/>
                      <w:rFonts w:ascii="Arial" w:hAnsi="Arial" w:cs="Arial"/>
                      <w:sz w:val="12"/>
                      <w:szCs w:val="12"/>
                    </w:rPr>
                  </w:pPr>
                  <w:ins w:id="702" w:author="Author" w:date="2011-04-04T13:53:00Z">
                    <w:r w:rsidRPr="00E2571B">
                      <w:rPr>
                        <w:rFonts w:ascii="Arial" w:hAnsi="Arial" w:cs="Arial"/>
                        <w:sz w:val="12"/>
                        <w:szCs w:val="12"/>
                      </w:rPr>
                      <w:t>Suppression Pool</w:t>
                    </w:r>
                  </w:ins>
                </w:p>
              </w:tc>
            </w:tr>
            <w:tr w:rsidR="000734B1" w:rsidRPr="00E2571B" w:rsidTr="00E2571B">
              <w:trPr>
                <w:ins w:id="703"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04"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705" w:author="Author" w:date="2011-04-04T13:53:00Z"/>
                      <w:rFonts w:ascii="Arial" w:hAnsi="Arial" w:cs="Arial"/>
                      <w:sz w:val="12"/>
                      <w:szCs w:val="12"/>
                    </w:rPr>
                  </w:pPr>
                  <w:ins w:id="706" w:author="Author" w:date="2011-04-04T13:53:00Z">
                    <w:r w:rsidRPr="00E2571B">
                      <w:rPr>
                        <w:rFonts w:ascii="Arial" w:hAnsi="Arial" w:cs="Arial"/>
                        <w:sz w:val="12"/>
                        <w:szCs w:val="12"/>
                      </w:rPr>
                      <w:t>SRV’s (closed, cycling, stuck open?)</w:t>
                    </w:r>
                  </w:ins>
                </w:p>
              </w:tc>
            </w:tr>
            <w:tr w:rsidR="000734B1" w:rsidRPr="00E2571B" w:rsidTr="00E2571B">
              <w:trPr>
                <w:trHeight w:val="184"/>
                <w:ins w:id="707"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08"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709" w:author="Author" w:date="2011-04-04T13:53:00Z"/>
                      <w:rFonts w:ascii="Arial" w:hAnsi="Arial" w:cs="Arial"/>
                      <w:sz w:val="12"/>
                      <w:szCs w:val="12"/>
                    </w:rPr>
                  </w:pPr>
                  <w:ins w:id="710" w:author="Author" w:date="2011-04-04T13:53:00Z">
                    <w:r w:rsidRPr="00E2571B">
                      <w:rPr>
                        <w:rFonts w:ascii="Arial" w:hAnsi="Arial" w:cs="Arial"/>
                        <w:sz w:val="12"/>
                        <w:szCs w:val="12"/>
                      </w:rPr>
                      <w:t>EOPs (entered or imminent)</w:t>
                    </w:r>
                  </w:ins>
                </w:p>
              </w:tc>
            </w:tr>
            <w:tr w:rsidR="000734B1" w:rsidRPr="00E2571B" w:rsidTr="00E2571B">
              <w:trPr>
                <w:ins w:id="711"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12"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713" w:author="Author" w:date="2011-04-04T13:53:00Z"/>
                      <w:rFonts w:ascii="Arial" w:hAnsi="Arial" w:cs="Arial"/>
                      <w:sz w:val="12"/>
                      <w:szCs w:val="12"/>
                    </w:rPr>
                  </w:pPr>
                  <w:ins w:id="714" w:author="Author" w:date="2011-04-04T13:53:00Z">
                    <w:r w:rsidRPr="00E2571B">
                      <w:rPr>
                        <w:rFonts w:ascii="Arial" w:hAnsi="Arial" w:cs="Arial"/>
                        <w:sz w:val="12"/>
                        <w:szCs w:val="12"/>
                      </w:rPr>
                      <w:t xml:space="preserve">EALs (declared or imminent) </w:t>
                    </w:r>
                  </w:ins>
                </w:p>
              </w:tc>
            </w:tr>
            <w:tr w:rsidR="000734B1" w:rsidRPr="00E2571B" w:rsidTr="00E2571B">
              <w:trPr>
                <w:ins w:id="715"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16"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717" w:author="Author" w:date="2011-04-04T13:53:00Z"/>
                      <w:rFonts w:ascii="Arial" w:hAnsi="Arial" w:cs="Arial"/>
                      <w:sz w:val="12"/>
                      <w:szCs w:val="12"/>
                    </w:rPr>
                  </w:pPr>
                  <w:ins w:id="718" w:author="Author" w:date="2011-04-04T13:53:00Z">
                    <w:r w:rsidRPr="00E2571B">
                      <w:rPr>
                        <w:rFonts w:ascii="Arial" w:hAnsi="Arial" w:cs="Arial"/>
                        <w:sz w:val="12"/>
                        <w:szCs w:val="12"/>
                      </w:rPr>
                      <w:t>Radioactive Release</w:t>
                    </w:r>
                  </w:ins>
                </w:p>
              </w:tc>
            </w:tr>
            <w:tr w:rsidR="000734B1" w:rsidRPr="00E2571B" w:rsidTr="00E2571B">
              <w:trPr>
                <w:ins w:id="719"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20"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721" w:author="Author" w:date="2011-04-04T13:53:00Z"/>
                      <w:rFonts w:ascii="Arial" w:hAnsi="Arial" w:cs="Arial"/>
                      <w:sz w:val="12"/>
                      <w:szCs w:val="12"/>
                    </w:rPr>
                  </w:pPr>
                  <w:ins w:id="722" w:author="Author" w:date="2011-04-04T13:53:00Z">
                    <w:r w:rsidRPr="00E2571B">
                      <w:rPr>
                        <w:rFonts w:ascii="Arial" w:hAnsi="Arial" w:cs="Arial"/>
                        <w:sz w:val="12"/>
                        <w:szCs w:val="12"/>
                      </w:rPr>
                      <w:t>Effect on other unit(s)</w:t>
                    </w:r>
                  </w:ins>
                </w:p>
              </w:tc>
            </w:tr>
            <w:tr w:rsidR="000734B1" w:rsidRPr="00E2571B" w:rsidTr="00E2571B">
              <w:trPr>
                <w:ins w:id="723"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24" w:author="Author" w:date="2011-04-04T13:53:00Z"/>
                      <w:rFonts w:ascii="Arial" w:hAnsi="Arial" w:cs="Arial"/>
                      <w:sz w:val="12"/>
                      <w:szCs w:val="12"/>
                    </w:rPr>
                  </w:pPr>
                </w:p>
              </w:tc>
              <w:tc>
                <w:tcPr>
                  <w:tcW w:w="2073" w:type="dxa"/>
                  <w:tcBorders>
                    <w:right w:val="single" w:sz="4" w:space="0" w:color="auto"/>
                  </w:tcBorders>
                </w:tcPr>
                <w:p w:rsidR="000734B1" w:rsidRPr="00E2571B" w:rsidRDefault="000734B1" w:rsidP="000734B1">
                  <w:pPr>
                    <w:rPr>
                      <w:ins w:id="725" w:author="Author" w:date="2011-04-04T13:53:00Z"/>
                      <w:rFonts w:ascii="Arial" w:hAnsi="Arial" w:cs="Arial"/>
                      <w:sz w:val="12"/>
                      <w:szCs w:val="12"/>
                    </w:rPr>
                  </w:pPr>
                  <w:ins w:id="726" w:author="Author" w:date="2011-04-04T13:53:00Z">
                    <w:r w:rsidRPr="00E2571B">
                      <w:rPr>
                        <w:rFonts w:ascii="Arial" w:hAnsi="Arial" w:cs="Arial"/>
                        <w:sz w:val="12"/>
                        <w:szCs w:val="12"/>
                      </w:rPr>
                      <w:t>Security event (threat, damage)</w:t>
                    </w:r>
                  </w:ins>
                </w:p>
              </w:tc>
            </w:tr>
          </w:tbl>
          <w:p w:rsidR="000734B1" w:rsidRPr="00E2571B" w:rsidRDefault="000734B1" w:rsidP="000734B1">
            <w:pPr>
              <w:rPr>
                <w:ins w:id="727" w:author="Author" w:date="2011-04-04T13:53:00Z"/>
                <w:rFonts w:ascii="Arial" w:hAnsi="Arial" w:cs="Arial"/>
                <w:sz w:val="12"/>
                <w:szCs w:val="12"/>
              </w:rPr>
            </w:pPr>
            <w:ins w:id="728" w:author="Author" w:date="2011-04-04T13:53:00Z">
              <w:r w:rsidRPr="00E2571B">
                <w:rPr>
                  <w:rFonts w:ascii="Arial" w:hAnsi="Arial" w:cs="Arial"/>
                  <w:sz w:val="12"/>
                  <w:szCs w:val="12"/>
                </w:rPr>
                <w:t xml:space="preserve">  -----------------------------------------------------------------------</w:t>
              </w:r>
            </w:ins>
          </w:p>
          <w:tbl>
            <w:tblPr>
              <w:tblStyle w:val="TableGrid"/>
              <w:tblW w:w="2541" w:type="dxa"/>
              <w:tblInd w:w="115" w:type="dxa"/>
              <w:tblCellMar>
                <w:top w:w="58" w:type="dxa"/>
                <w:left w:w="58" w:type="dxa"/>
                <w:bottom w:w="29" w:type="dxa"/>
                <w:right w:w="58" w:type="dxa"/>
              </w:tblCellMar>
              <w:tblLook w:val="01E0"/>
            </w:tblPr>
            <w:tblGrid>
              <w:gridCol w:w="468"/>
              <w:gridCol w:w="2073"/>
            </w:tblGrid>
            <w:tr w:rsidR="000734B1" w:rsidRPr="00E2571B" w:rsidTr="00E2571B">
              <w:trPr>
                <w:ins w:id="729" w:author="Author" w:date="2011-04-04T13:53:00Z"/>
              </w:trPr>
              <w:tc>
                <w:tcPr>
                  <w:tcW w:w="468" w:type="dxa"/>
                  <w:vMerge w:val="restart"/>
                  <w:tcBorders>
                    <w:top w:val="single" w:sz="4" w:space="0" w:color="auto"/>
                  </w:tcBorders>
                  <w:shd w:val="clear" w:color="auto" w:fill="auto"/>
                  <w:textDirection w:val="btLr"/>
                  <w:vAlign w:val="center"/>
                </w:tcPr>
                <w:p w:rsidR="000734B1" w:rsidRPr="00E2571B" w:rsidRDefault="000734B1" w:rsidP="000734B1">
                  <w:pPr>
                    <w:ind w:left="113" w:right="113"/>
                    <w:jc w:val="center"/>
                    <w:rPr>
                      <w:ins w:id="730" w:author="Author" w:date="2011-04-04T13:53:00Z"/>
                      <w:rFonts w:ascii="Arial" w:hAnsi="Arial" w:cs="Arial"/>
                      <w:b/>
                      <w:sz w:val="12"/>
                      <w:szCs w:val="12"/>
                    </w:rPr>
                  </w:pPr>
                  <w:ins w:id="731" w:author="Author" w:date="2011-04-04T13:53:00Z">
                    <w:r w:rsidRPr="00E2571B">
                      <w:rPr>
                        <w:rFonts w:ascii="Arial" w:hAnsi="Arial" w:cs="Arial"/>
                        <w:b/>
                        <w:sz w:val="12"/>
                        <w:szCs w:val="12"/>
                      </w:rPr>
                      <w:t>Boiling Water Reactor Transient Response</w:t>
                    </w:r>
                  </w:ins>
                </w:p>
                <w:p w:rsidR="000734B1" w:rsidRPr="00E2571B" w:rsidRDefault="00182177" w:rsidP="00E2571B">
                  <w:pPr>
                    <w:ind w:left="113" w:right="113"/>
                    <w:jc w:val="center"/>
                    <w:rPr>
                      <w:ins w:id="732" w:author="Author" w:date="2011-04-04T13:53:00Z"/>
                      <w:rFonts w:ascii="Arial" w:hAnsi="Arial" w:cs="Arial"/>
                      <w:b/>
                      <w:sz w:val="12"/>
                      <w:szCs w:val="12"/>
                    </w:rPr>
                  </w:pPr>
                  <w:ins w:id="733" w:author="Author" w:date="2011-04-08T11:46:00Z">
                    <w:r w:rsidRPr="00E2571B">
                      <w:rPr>
                        <w:rFonts w:ascii="Arial" w:hAnsi="Arial" w:cs="Arial"/>
                        <w:b/>
                        <w:sz w:val="12"/>
                        <w:szCs w:val="12"/>
                      </w:rPr>
                      <w:t xml:space="preserve">HOO </w:t>
                    </w:r>
                    <w:r w:rsidRPr="00E2571B">
                      <w:rPr>
                        <w:rFonts w:ascii="Arial" w:hAnsi="Arial" w:cs="Arial"/>
                        <w:b/>
                        <w:sz w:val="12"/>
                        <w:szCs w:val="12"/>
                        <w:u w:val="single"/>
                      </w:rPr>
                      <w:t>________________</w:t>
                    </w:r>
                    <w:r w:rsidRPr="00E2571B">
                      <w:rPr>
                        <w:rFonts w:ascii="Arial" w:hAnsi="Arial" w:cs="Arial"/>
                        <w:b/>
                        <w:sz w:val="12"/>
                        <w:szCs w:val="12"/>
                      </w:rPr>
                      <w:t xml:space="preserve"> RDO </w:t>
                    </w:r>
                    <w:r w:rsidRPr="00E2571B">
                      <w:rPr>
                        <w:rFonts w:ascii="Arial" w:hAnsi="Arial" w:cs="Arial"/>
                        <w:b/>
                        <w:sz w:val="12"/>
                        <w:szCs w:val="12"/>
                        <w:u w:val="single"/>
                      </w:rPr>
                      <w:t>_______________</w:t>
                    </w:r>
                  </w:ins>
                </w:p>
              </w:tc>
              <w:tc>
                <w:tcPr>
                  <w:tcW w:w="2073" w:type="dxa"/>
                  <w:tcBorders>
                    <w:top w:val="single" w:sz="4" w:space="0" w:color="auto"/>
                  </w:tcBorders>
                </w:tcPr>
                <w:p w:rsidR="000734B1" w:rsidRPr="00E2571B" w:rsidRDefault="000734B1" w:rsidP="000734B1">
                  <w:pPr>
                    <w:rPr>
                      <w:ins w:id="734" w:author="Author" w:date="2011-04-04T13:53:00Z"/>
                      <w:rFonts w:ascii="Arial" w:hAnsi="Arial" w:cs="Arial"/>
                      <w:b/>
                      <w:sz w:val="12"/>
                      <w:szCs w:val="12"/>
                    </w:rPr>
                  </w:pPr>
                  <w:ins w:id="735" w:author="Author" w:date="2011-04-04T13:53:00Z">
                    <w:r w:rsidRPr="00E2571B">
                      <w:rPr>
                        <w:rFonts w:ascii="Arial" w:hAnsi="Arial" w:cs="Arial"/>
                        <w:b/>
                        <w:sz w:val="12"/>
                        <w:szCs w:val="12"/>
                      </w:rPr>
                      <w:t>Short Term Considerations</w:t>
                    </w:r>
                  </w:ins>
                </w:p>
              </w:tc>
            </w:tr>
            <w:tr w:rsidR="000734B1" w:rsidRPr="00E2571B" w:rsidTr="00E2571B">
              <w:trPr>
                <w:ins w:id="736"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37" w:author="Author" w:date="2011-04-04T13:53:00Z"/>
                      <w:rFonts w:ascii="Arial" w:hAnsi="Arial" w:cs="Arial"/>
                      <w:sz w:val="12"/>
                      <w:szCs w:val="12"/>
                    </w:rPr>
                  </w:pPr>
                </w:p>
              </w:tc>
              <w:tc>
                <w:tcPr>
                  <w:tcW w:w="2073" w:type="dxa"/>
                </w:tcPr>
                <w:p w:rsidR="000734B1" w:rsidRPr="00E2571B" w:rsidRDefault="000734B1" w:rsidP="000734B1">
                  <w:pPr>
                    <w:rPr>
                      <w:ins w:id="738" w:author="Author" w:date="2011-04-04T13:53:00Z"/>
                      <w:rFonts w:ascii="Arial" w:hAnsi="Arial" w:cs="Arial"/>
                      <w:sz w:val="12"/>
                      <w:szCs w:val="12"/>
                    </w:rPr>
                  </w:pPr>
                  <w:ins w:id="739" w:author="Author" w:date="2011-04-04T13:53:00Z">
                    <w:r w:rsidRPr="00E2571B">
                      <w:rPr>
                        <w:rFonts w:ascii="Arial" w:hAnsi="Arial" w:cs="Arial"/>
                        <w:sz w:val="12"/>
                        <w:szCs w:val="12"/>
                      </w:rPr>
                      <w:t>Fuel Clad, Reactor Coolant System, and Containment Barriers</w:t>
                    </w:r>
                  </w:ins>
                </w:p>
              </w:tc>
            </w:tr>
            <w:tr w:rsidR="000734B1" w:rsidRPr="00E2571B" w:rsidTr="00E2571B">
              <w:trPr>
                <w:ins w:id="740"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41" w:author="Author" w:date="2011-04-04T13:53:00Z"/>
                      <w:rFonts w:ascii="Arial" w:hAnsi="Arial" w:cs="Arial"/>
                      <w:sz w:val="12"/>
                      <w:szCs w:val="12"/>
                    </w:rPr>
                  </w:pPr>
                </w:p>
              </w:tc>
              <w:tc>
                <w:tcPr>
                  <w:tcW w:w="2073" w:type="dxa"/>
                </w:tcPr>
                <w:p w:rsidR="000734B1" w:rsidRPr="00E2571B" w:rsidRDefault="000734B1" w:rsidP="000734B1">
                  <w:pPr>
                    <w:rPr>
                      <w:ins w:id="742" w:author="Author" w:date="2011-04-04T13:53:00Z"/>
                      <w:rFonts w:ascii="Arial" w:hAnsi="Arial" w:cs="Arial"/>
                      <w:sz w:val="12"/>
                      <w:szCs w:val="12"/>
                    </w:rPr>
                  </w:pPr>
                  <w:ins w:id="743" w:author="Author" w:date="2011-04-04T13:53:00Z">
                    <w:r w:rsidRPr="00E2571B">
                      <w:rPr>
                        <w:rFonts w:ascii="Arial" w:hAnsi="Arial" w:cs="Arial"/>
                        <w:sz w:val="12"/>
                        <w:szCs w:val="12"/>
                      </w:rPr>
                      <w:t>Tech Spec Safety Limits</w:t>
                    </w:r>
                  </w:ins>
                </w:p>
              </w:tc>
            </w:tr>
            <w:tr w:rsidR="000734B1" w:rsidRPr="00E2571B" w:rsidTr="00E2571B">
              <w:trPr>
                <w:ins w:id="744"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45" w:author="Author" w:date="2011-04-04T13:53:00Z"/>
                      <w:rFonts w:ascii="Arial" w:hAnsi="Arial" w:cs="Arial"/>
                      <w:sz w:val="12"/>
                      <w:szCs w:val="12"/>
                    </w:rPr>
                  </w:pPr>
                </w:p>
              </w:tc>
              <w:tc>
                <w:tcPr>
                  <w:tcW w:w="2073" w:type="dxa"/>
                </w:tcPr>
                <w:p w:rsidR="000734B1" w:rsidRPr="00E2571B" w:rsidRDefault="000734B1" w:rsidP="000734B1">
                  <w:pPr>
                    <w:rPr>
                      <w:ins w:id="746" w:author="Author" w:date="2011-04-04T13:53:00Z"/>
                      <w:rFonts w:ascii="Arial" w:hAnsi="Arial" w:cs="Arial"/>
                      <w:sz w:val="12"/>
                      <w:szCs w:val="12"/>
                    </w:rPr>
                  </w:pPr>
                  <w:ins w:id="747" w:author="Author" w:date="2011-04-04T13:53:00Z">
                    <w:r w:rsidRPr="00E2571B">
                      <w:rPr>
                        <w:rFonts w:ascii="Arial" w:hAnsi="Arial" w:cs="Arial"/>
                        <w:sz w:val="12"/>
                        <w:szCs w:val="12"/>
                      </w:rPr>
                      <w:t>Electrical Power</w:t>
                    </w:r>
                  </w:ins>
                </w:p>
              </w:tc>
            </w:tr>
            <w:tr w:rsidR="000734B1" w:rsidRPr="00E2571B" w:rsidTr="00E2571B">
              <w:trPr>
                <w:ins w:id="748"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49" w:author="Author" w:date="2011-04-04T13:53:00Z"/>
                      <w:rFonts w:ascii="Arial" w:hAnsi="Arial" w:cs="Arial"/>
                      <w:sz w:val="12"/>
                      <w:szCs w:val="12"/>
                    </w:rPr>
                  </w:pPr>
                </w:p>
              </w:tc>
              <w:tc>
                <w:tcPr>
                  <w:tcW w:w="2073" w:type="dxa"/>
                </w:tcPr>
                <w:p w:rsidR="000734B1" w:rsidRPr="00E2571B" w:rsidRDefault="000734B1" w:rsidP="000734B1">
                  <w:pPr>
                    <w:rPr>
                      <w:ins w:id="750" w:author="Author" w:date="2011-04-04T13:53:00Z"/>
                      <w:rFonts w:ascii="Arial" w:hAnsi="Arial" w:cs="Arial"/>
                      <w:sz w:val="12"/>
                      <w:szCs w:val="12"/>
                    </w:rPr>
                  </w:pPr>
                  <w:ins w:id="751" w:author="Author" w:date="2011-04-04T13:53:00Z">
                    <w:r w:rsidRPr="00E2571B">
                      <w:rPr>
                        <w:rFonts w:ascii="Arial" w:hAnsi="Arial" w:cs="Arial"/>
                        <w:sz w:val="12"/>
                        <w:szCs w:val="12"/>
                      </w:rPr>
                      <w:t>EAL progression path</w:t>
                    </w:r>
                  </w:ins>
                </w:p>
              </w:tc>
            </w:tr>
            <w:tr w:rsidR="000734B1" w:rsidRPr="00E2571B" w:rsidTr="00E2571B">
              <w:trPr>
                <w:ins w:id="752"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53" w:author="Author" w:date="2011-04-04T13:53:00Z"/>
                      <w:rFonts w:ascii="Arial" w:hAnsi="Arial" w:cs="Arial"/>
                      <w:sz w:val="12"/>
                      <w:szCs w:val="12"/>
                    </w:rPr>
                  </w:pPr>
                </w:p>
              </w:tc>
              <w:tc>
                <w:tcPr>
                  <w:tcW w:w="2073" w:type="dxa"/>
                </w:tcPr>
                <w:p w:rsidR="000734B1" w:rsidRPr="00E2571B" w:rsidRDefault="000734B1" w:rsidP="000734B1">
                  <w:pPr>
                    <w:rPr>
                      <w:ins w:id="754" w:author="Author" w:date="2011-04-04T13:53:00Z"/>
                      <w:rFonts w:ascii="Arial" w:hAnsi="Arial" w:cs="Arial"/>
                      <w:sz w:val="12"/>
                      <w:szCs w:val="12"/>
                    </w:rPr>
                  </w:pPr>
                  <w:ins w:id="755" w:author="Author" w:date="2011-04-04T13:53:00Z">
                    <w:r w:rsidRPr="00E2571B">
                      <w:rPr>
                        <w:rFonts w:ascii="Arial" w:hAnsi="Arial" w:cs="Arial"/>
                        <w:sz w:val="12"/>
                        <w:szCs w:val="12"/>
                      </w:rPr>
                      <w:t>Safety Related Equipment OOS</w:t>
                    </w:r>
                  </w:ins>
                </w:p>
              </w:tc>
            </w:tr>
            <w:tr w:rsidR="000734B1" w:rsidRPr="00E2571B" w:rsidTr="00E2571B">
              <w:trPr>
                <w:ins w:id="756"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57" w:author="Author" w:date="2011-04-04T13:53:00Z"/>
                      <w:rFonts w:ascii="Arial" w:hAnsi="Arial" w:cs="Arial"/>
                      <w:sz w:val="12"/>
                      <w:szCs w:val="12"/>
                    </w:rPr>
                  </w:pPr>
                </w:p>
              </w:tc>
              <w:tc>
                <w:tcPr>
                  <w:tcW w:w="2073" w:type="dxa"/>
                </w:tcPr>
                <w:p w:rsidR="000734B1" w:rsidRPr="00E2571B" w:rsidRDefault="000734B1" w:rsidP="000734B1">
                  <w:pPr>
                    <w:rPr>
                      <w:ins w:id="758" w:author="Author" w:date="2011-04-04T13:53:00Z"/>
                      <w:rFonts w:ascii="Arial" w:hAnsi="Arial" w:cs="Arial"/>
                      <w:sz w:val="12"/>
                      <w:szCs w:val="12"/>
                    </w:rPr>
                  </w:pPr>
                  <w:ins w:id="759" w:author="Author" w:date="2011-04-04T13:53:00Z">
                    <w:r w:rsidRPr="00E2571B">
                      <w:rPr>
                        <w:rFonts w:ascii="Arial" w:hAnsi="Arial" w:cs="Arial"/>
                        <w:sz w:val="12"/>
                        <w:szCs w:val="12"/>
                      </w:rPr>
                      <w:t>Support Systems functioning</w:t>
                    </w:r>
                  </w:ins>
                </w:p>
              </w:tc>
            </w:tr>
            <w:tr w:rsidR="000734B1" w:rsidRPr="00E2571B" w:rsidTr="00E2571B">
              <w:trPr>
                <w:ins w:id="760"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61" w:author="Author" w:date="2011-04-04T13:53:00Z"/>
                      <w:rFonts w:ascii="Arial" w:hAnsi="Arial" w:cs="Arial"/>
                      <w:sz w:val="12"/>
                      <w:szCs w:val="12"/>
                    </w:rPr>
                  </w:pPr>
                </w:p>
              </w:tc>
              <w:tc>
                <w:tcPr>
                  <w:tcW w:w="2073" w:type="dxa"/>
                </w:tcPr>
                <w:p w:rsidR="000734B1" w:rsidRPr="00E2571B" w:rsidRDefault="000734B1" w:rsidP="000734B1">
                  <w:pPr>
                    <w:rPr>
                      <w:ins w:id="762" w:author="Author" w:date="2011-04-04T13:53:00Z"/>
                      <w:rFonts w:ascii="Arial" w:hAnsi="Arial" w:cs="Arial"/>
                      <w:sz w:val="12"/>
                      <w:szCs w:val="12"/>
                    </w:rPr>
                  </w:pPr>
                  <w:ins w:id="763" w:author="Author" w:date="2011-04-04T13:53:00Z">
                    <w:r w:rsidRPr="00E2571B">
                      <w:rPr>
                        <w:rFonts w:ascii="Arial" w:hAnsi="Arial" w:cs="Arial"/>
                        <w:sz w:val="12"/>
                        <w:szCs w:val="12"/>
                      </w:rPr>
                      <w:t>What are the Licensee’s priorities</w:t>
                    </w:r>
                  </w:ins>
                </w:p>
              </w:tc>
            </w:tr>
            <w:tr w:rsidR="000734B1" w:rsidRPr="00E2571B" w:rsidTr="00E2571B">
              <w:trPr>
                <w:ins w:id="764"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65" w:author="Author" w:date="2011-04-04T13:53:00Z"/>
                      <w:rFonts w:ascii="Arial" w:hAnsi="Arial" w:cs="Arial"/>
                      <w:sz w:val="12"/>
                      <w:szCs w:val="12"/>
                    </w:rPr>
                  </w:pPr>
                </w:p>
              </w:tc>
              <w:tc>
                <w:tcPr>
                  <w:tcW w:w="2073" w:type="dxa"/>
                </w:tcPr>
                <w:p w:rsidR="000734B1" w:rsidRPr="00E2571B" w:rsidRDefault="000734B1" w:rsidP="000734B1">
                  <w:pPr>
                    <w:rPr>
                      <w:ins w:id="766" w:author="Author" w:date="2011-04-04T13:53:00Z"/>
                      <w:rFonts w:ascii="Arial" w:hAnsi="Arial" w:cs="Arial"/>
                      <w:sz w:val="12"/>
                      <w:szCs w:val="12"/>
                    </w:rPr>
                  </w:pPr>
                  <w:ins w:id="767" w:author="Author" w:date="2011-04-04T13:53:00Z">
                    <w:r w:rsidRPr="00E2571B">
                      <w:rPr>
                        <w:rFonts w:ascii="Arial" w:hAnsi="Arial" w:cs="Arial"/>
                        <w:sz w:val="12"/>
                        <w:szCs w:val="12"/>
                      </w:rPr>
                      <w:t xml:space="preserve">Operator Response in accordance with procedures </w:t>
                    </w:r>
                  </w:ins>
                </w:p>
              </w:tc>
            </w:tr>
            <w:tr w:rsidR="000734B1" w:rsidRPr="00E2571B" w:rsidTr="00E2571B">
              <w:trPr>
                <w:ins w:id="768"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69" w:author="Author" w:date="2011-04-04T13:53:00Z"/>
                      <w:rFonts w:ascii="Arial" w:hAnsi="Arial" w:cs="Arial"/>
                      <w:sz w:val="12"/>
                      <w:szCs w:val="12"/>
                    </w:rPr>
                  </w:pPr>
                </w:p>
              </w:tc>
              <w:tc>
                <w:tcPr>
                  <w:tcW w:w="2073" w:type="dxa"/>
                </w:tcPr>
                <w:p w:rsidR="000734B1" w:rsidRPr="00E2571B" w:rsidRDefault="000734B1" w:rsidP="000734B1">
                  <w:pPr>
                    <w:rPr>
                      <w:ins w:id="770" w:author="Author" w:date="2011-04-04T13:53:00Z"/>
                      <w:rFonts w:ascii="Arial" w:hAnsi="Arial" w:cs="Arial"/>
                      <w:sz w:val="12"/>
                      <w:szCs w:val="12"/>
                    </w:rPr>
                  </w:pPr>
                  <w:ins w:id="771" w:author="Author" w:date="2011-04-04T13:53:00Z">
                    <w:r w:rsidRPr="00E2571B">
                      <w:rPr>
                        <w:rFonts w:ascii="Arial" w:hAnsi="Arial" w:cs="Arial"/>
                        <w:sz w:val="12"/>
                        <w:szCs w:val="12"/>
                      </w:rPr>
                      <w:t xml:space="preserve">Licensee notifications to the state, locals, and NRC </w:t>
                    </w:r>
                  </w:ins>
                </w:p>
              </w:tc>
            </w:tr>
            <w:tr w:rsidR="000734B1" w:rsidRPr="00E2571B" w:rsidTr="00E2571B">
              <w:trPr>
                <w:ins w:id="772"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73" w:author="Author" w:date="2011-04-04T13:53:00Z"/>
                      <w:rFonts w:ascii="Arial" w:hAnsi="Arial" w:cs="Arial"/>
                      <w:sz w:val="12"/>
                      <w:szCs w:val="12"/>
                    </w:rPr>
                  </w:pPr>
                </w:p>
              </w:tc>
              <w:tc>
                <w:tcPr>
                  <w:tcW w:w="2073" w:type="dxa"/>
                </w:tcPr>
                <w:p w:rsidR="000734B1" w:rsidRPr="00E2571B" w:rsidRDefault="000734B1" w:rsidP="000734B1">
                  <w:pPr>
                    <w:rPr>
                      <w:ins w:id="774" w:author="Author" w:date="2011-04-04T13:53:00Z"/>
                      <w:rFonts w:ascii="Arial" w:hAnsi="Arial" w:cs="Arial"/>
                      <w:sz w:val="12"/>
                      <w:szCs w:val="12"/>
                    </w:rPr>
                  </w:pPr>
                  <w:ins w:id="775" w:author="Author" w:date="2011-04-04T13:53:00Z">
                    <w:r w:rsidRPr="00E2571B">
                      <w:rPr>
                        <w:rFonts w:ascii="Arial" w:hAnsi="Arial" w:cs="Arial"/>
                        <w:sz w:val="12"/>
                        <w:szCs w:val="12"/>
                      </w:rPr>
                      <w:t>Communicate safety concerns to NRC and Licensee management</w:t>
                    </w:r>
                  </w:ins>
                </w:p>
              </w:tc>
            </w:tr>
            <w:tr w:rsidR="000734B1" w:rsidRPr="00E2571B" w:rsidTr="00E2571B">
              <w:trPr>
                <w:ins w:id="776"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77" w:author="Author" w:date="2011-04-04T13:53:00Z"/>
                      <w:rFonts w:ascii="Arial" w:hAnsi="Arial" w:cs="Arial"/>
                      <w:sz w:val="12"/>
                      <w:szCs w:val="12"/>
                    </w:rPr>
                  </w:pPr>
                </w:p>
              </w:tc>
              <w:tc>
                <w:tcPr>
                  <w:tcW w:w="2073" w:type="dxa"/>
                </w:tcPr>
                <w:p w:rsidR="000734B1" w:rsidRPr="00E2571B" w:rsidRDefault="000734B1" w:rsidP="000734B1">
                  <w:pPr>
                    <w:rPr>
                      <w:ins w:id="778" w:author="Author" w:date="2011-04-04T13:53:00Z"/>
                      <w:rFonts w:ascii="Arial" w:hAnsi="Arial" w:cs="Arial"/>
                      <w:sz w:val="12"/>
                      <w:szCs w:val="12"/>
                    </w:rPr>
                  </w:pPr>
                  <w:ins w:id="779" w:author="Author" w:date="2011-04-04T13:53:00Z">
                    <w:r w:rsidRPr="00E2571B">
                      <w:rPr>
                        <w:rFonts w:ascii="Arial" w:hAnsi="Arial" w:cs="Arial"/>
                        <w:sz w:val="12"/>
                        <w:szCs w:val="12"/>
                      </w:rPr>
                      <w:t>Personnel injuries, contaminations, or overexposures</w:t>
                    </w:r>
                  </w:ins>
                </w:p>
              </w:tc>
            </w:tr>
            <w:tr w:rsidR="000734B1" w:rsidRPr="00E2571B" w:rsidTr="00E2571B">
              <w:trPr>
                <w:ins w:id="780" w:author="Author" w:date="2011-04-04T13:53:00Z"/>
              </w:trPr>
              <w:tc>
                <w:tcPr>
                  <w:tcW w:w="468" w:type="dxa"/>
                  <w:vMerge/>
                  <w:shd w:val="clear" w:color="auto" w:fill="auto"/>
                  <w:textDirection w:val="btLr"/>
                  <w:vAlign w:val="center"/>
                </w:tcPr>
                <w:p w:rsidR="000734B1" w:rsidRPr="00E2571B" w:rsidRDefault="000734B1" w:rsidP="000734B1">
                  <w:pPr>
                    <w:ind w:left="113" w:right="113"/>
                    <w:jc w:val="center"/>
                    <w:rPr>
                      <w:ins w:id="781" w:author="Author" w:date="2011-04-04T13:53:00Z"/>
                      <w:rFonts w:ascii="Arial" w:hAnsi="Arial" w:cs="Arial"/>
                      <w:sz w:val="12"/>
                      <w:szCs w:val="12"/>
                    </w:rPr>
                  </w:pPr>
                </w:p>
              </w:tc>
              <w:tc>
                <w:tcPr>
                  <w:tcW w:w="2073" w:type="dxa"/>
                </w:tcPr>
                <w:p w:rsidR="000734B1" w:rsidRPr="00E2571B" w:rsidRDefault="000734B1" w:rsidP="000734B1">
                  <w:pPr>
                    <w:rPr>
                      <w:ins w:id="782" w:author="Author" w:date="2011-04-04T13:53:00Z"/>
                      <w:rFonts w:ascii="Arial" w:hAnsi="Arial" w:cs="Arial"/>
                      <w:sz w:val="12"/>
                      <w:szCs w:val="12"/>
                    </w:rPr>
                  </w:pPr>
                  <w:ins w:id="783" w:author="Author" w:date="2011-04-04T13:53:00Z">
                    <w:r w:rsidRPr="00E2571B">
                      <w:rPr>
                        <w:rFonts w:ascii="Arial" w:hAnsi="Arial" w:cs="Arial"/>
                        <w:sz w:val="12"/>
                        <w:szCs w:val="12"/>
                      </w:rPr>
                      <w:t xml:space="preserve">Additional support or relief needed to continue to monitor the event </w:t>
                    </w:r>
                  </w:ins>
                </w:p>
              </w:tc>
            </w:tr>
          </w:tbl>
          <w:p w:rsidR="000734B1" w:rsidRPr="00E2571B" w:rsidRDefault="000734B1" w:rsidP="000734B1">
            <w:pPr>
              <w:rPr>
                <w:ins w:id="784" w:author="Author" w:date="2011-04-04T13:53:00Z"/>
                <w:rFonts w:ascii="Arial" w:hAnsi="Arial" w:cs="Arial"/>
                <w:sz w:val="12"/>
                <w:szCs w:val="12"/>
              </w:rPr>
            </w:pPr>
          </w:p>
        </w:tc>
      </w:tr>
    </w:tbl>
    <w:p w:rsidR="000734B1" w:rsidRPr="00A43A18" w:rsidRDefault="000734B1" w:rsidP="000734B1">
      <w:pPr>
        <w:rPr>
          <w:ins w:id="785" w:author="Author" w:date="2011-04-04T13:53:00Z"/>
          <w:rFonts w:ascii="Arial" w:hAnsi="Arial" w:cs="Arial"/>
        </w:rPr>
      </w:pPr>
    </w:p>
    <w:p w:rsidR="00CF1523" w:rsidRPr="00A43A18" w:rsidRDefault="00CF1523" w:rsidP="00CF1523">
      <w:pPr>
        <w:tabs>
          <w:tab w:val="left" w:pos="274"/>
          <w:tab w:val="left" w:pos="806"/>
          <w:tab w:val="left" w:pos="1440"/>
          <w:tab w:val="left" w:pos="2074"/>
          <w:tab w:val="left" w:pos="2707"/>
        </w:tabs>
        <w:jc w:val="both"/>
        <w:rPr>
          <w:rFonts w:ascii="Arial" w:hAnsi="Arial" w:cs="Arial"/>
          <w:sz w:val="24"/>
          <w:szCs w:val="24"/>
        </w:rPr>
        <w:sectPr w:rsidR="00CF1523" w:rsidRPr="00A43A18" w:rsidSect="006F786E">
          <w:headerReference w:type="default" r:id="rId23"/>
          <w:footerReference w:type="default" r:id="rId24"/>
          <w:pgSz w:w="12240" w:h="15840"/>
          <w:pgMar w:top="1080" w:right="1440" w:bottom="1440" w:left="1440" w:header="1080" w:footer="720" w:gutter="0"/>
          <w:pgNumType w:start="1"/>
          <w:cols w:space="720"/>
          <w:docGrid w:linePitch="272"/>
        </w:sectPr>
      </w:pPr>
    </w:p>
    <w:p w:rsidR="00811EF0" w:rsidRPr="00A43A18" w:rsidRDefault="002C73F2" w:rsidP="00811EF0">
      <w:pPr>
        <w:jc w:val="center"/>
        <w:rPr>
          <w:rFonts w:ascii="Arial" w:hAnsi="Arial" w:cs="Arial"/>
          <w:sz w:val="24"/>
          <w:szCs w:val="24"/>
        </w:rPr>
      </w:pPr>
      <w:r w:rsidRPr="00A43A18">
        <w:rPr>
          <w:rFonts w:ascii="Arial" w:hAnsi="Arial" w:cs="Arial"/>
          <w:sz w:val="24"/>
          <w:szCs w:val="24"/>
          <w:lang w:val="en-CA"/>
        </w:rPr>
        <w:lastRenderedPageBreak/>
        <w:fldChar w:fldCharType="begin"/>
      </w:r>
      <w:r w:rsidR="00811EF0" w:rsidRPr="00A43A18">
        <w:rPr>
          <w:rFonts w:ascii="Arial" w:hAnsi="Arial" w:cs="Arial"/>
          <w:sz w:val="24"/>
          <w:szCs w:val="24"/>
          <w:lang w:val="en-CA"/>
        </w:rPr>
        <w:instrText xml:space="preserve"> SEQ CHAPTER \h \r 1</w:instrText>
      </w:r>
      <w:r w:rsidRPr="00A43A18">
        <w:rPr>
          <w:rFonts w:ascii="Arial" w:hAnsi="Arial" w:cs="Arial"/>
          <w:sz w:val="24"/>
          <w:szCs w:val="24"/>
          <w:lang w:val="en-CA"/>
        </w:rPr>
        <w:fldChar w:fldCharType="end"/>
      </w:r>
      <w:r w:rsidR="00811EF0" w:rsidRPr="00A43A18">
        <w:rPr>
          <w:rFonts w:ascii="Arial" w:hAnsi="Arial" w:cs="Arial"/>
          <w:sz w:val="24"/>
          <w:szCs w:val="24"/>
        </w:rPr>
        <w:t>A</w:t>
      </w:r>
      <w:r w:rsidR="00DE1A26" w:rsidRPr="00A43A18">
        <w:rPr>
          <w:rFonts w:ascii="Arial" w:hAnsi="Arial" w:cs="Arial"/>
          <w:sz w:val="24"/>
          <w:szCs w:val="24"/>
        </w:rPr>
        <w:t>ttachment</w:t>
      </w:r>
      <w:r w:rsidR="00811EF0" w:rsidRPr="00A43A18">
        <w:rPr>
          <w:rFonts w:ascii="Arial" w:hAnsi="Arial" w:cs="Arial"/>
          <w:sz w:val="24"/>
          <w:szCs w:val="24"/>
        </w:rPr>
        <w:t xml:space="preserve"> 1</w:t>
      </w:r>
      <w:r w:rsidR="00DE1A26" w:rsidRPr="00A43A18">
        <w:rPr>
          <w:rFonts w:ascii="Arial" w:hAnsi="Arial" w:cs="Arial"/>
          <w:sz w:val="24"/>
          <w:szCs w:val="24"/>
        </w:rPr>
        <w:t xml:space="preserve"> – </w:t>
      </w:r>
      <w:r w:rsidR="00811EF0" w:rsidRPr="00A43A18">
        <w:rPr>
          <w:rFonts w:ascii="Arial" w:hAnsi="Arial" w:cs="Arial"/>
          <w:sz w:val="24"/>
          <w:szCs w:val="24"/>
        </w:rPr>
        <w:t>Revision History for IP 71153</w:t>
      </w:r>
    </w:p>
    <w:p w:rsidR="00811EF0" w:rsidRPr="00A43A18" w:rsidRDefault="00811EF0" w:rsidP="00811EF0">
      <w:pPr>
        <w:rPr>
          <w:rFonts w:ascii="Arial" w:hAnsi="Arial" w:cs="Arial"/>
          <w:sz w:val="24"/>
          <w:szCs w:val="24"/>
        </w:rPr>
      </w:pPr>
    </w:p>
    <w:tbl>
      <w:tblPr>
        <w:tblW w:w="0" w:type="auto"/>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0" w:type="dxa"/>
          <w:right w:w="100" w:type="dxa"/>
        </w:tblCellMar>
        <w:tblLook w:val="0000"/>
      </w:tblPr>
      <w:tblGrid>
        <w:gridCol w:w="1620"/>
        <w:gridCol w:w="1800"/>
        <w:gridCol w:w="5040"/>
        <w:gridCol w:w="1260"/>
        <w:gridCol w:w="1440"/>
        <w:gridCol w:w="1800"/>
      </w:tblGrid>
      <w:tr w:rsidR="00811EF0" w:rsidRPr="00A43A18" w:rsidTr="00162728">
        <w:trPr>
          <w:tblHeader/>
        </w:trPr>
        <w:tc>
          <w:tcPr>
            <w:tcW w:w="162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Commitment Tracking Number</w:t>
            </w:r>
          </w:p>
        </w:tc>
        <w:tc>
          <w:tcPr>
            <w:tcW w:w="180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Issue Date</w:t>
            </w:r>
          </w:p>
        </w:tc>
        <w:tc>
          <w:tcPr>
            <w:tcW w:w="504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Description of Change</w:t>
            </w:r>
          </w:p>
        </w:tc>
        <w:tc>
          <w:tcPr>
            <w:tcW w:w="126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Training Needed</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Training Completion Date</w:t>
            </w:r>
          </w:p>
        </w:tc>
        <w:tc>
          <w:tcPr>
            <w:tcW w:w="1800" w:type="dxa"/>
          </w:tcPr>
          <w:p w:rsidR="00811EF0" w:rsidRPr="00A43A18" w:rsidRDefault="00811EF0" w:rsidP="002A7A1E">
            <w:pPr>
              <w:spacing w:before="100" w:after="55"/>
              <w:rPr>
                <w:rFonts w:ascii="Arial" w:hAnsi="Arial" w:cs="Arial"/>
                <w:sz w:val="24"/>
                <w:szCs w:val="24"/>
              </w:rPr>
            </w:pPr>
            <w:r w:rsidRPr="00A43A18">
              <w:rPr>
                <w:rFonts w:ascii="Arial" w:hAnsi="Arial" w:cs="Arial"/>
                <w:sz w:val="24"/>
                <w:szCs w:val="24"/>
              </w:rPr>
              <w:t>Comment Resolution Accession Number</w:t>
            </w:r>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rPr>
                <w:rFonts w:ascii="Arial" w:hAnsi="Arial" w:cs="Arial"/>
                <w:sz w:val="24"/>
                <w:szCs w:val="24"/>
              </w:rPr>
            </w:pPr>
            <w:r w:rsidRPr="00A43A18">
              <w:rPr>
                <w:rFonts w:ascii="Arial" w:hAnsi="Arial" w:cs="Arial"/>
                <w:sz w:val="24"/>
                <w:szCs w:val="24"/>
              </w:rPr>
              <w:t>04/04/00</w:t>
            </w:r>
          </w:p>
          <w:p w:rsidR="00811EF0" w:rsidRPr="00A43A18" w:rsidRDefault="002C73F2">
            <w:pPr>
              <w:spacing w:after="55"/>
              <w:rPr>
                <w:rFonts w:ascii="Arial" w:hAnsi="Arial" w:cs="Arial"/>
                <w:sz w:val="24"/>
                <w:szCs w:val="24"/>
              </w:rPr>
            </w:pPr>
            <w:hyperlink r:id="rId25" w:history="1">
              <w:r w:rsidR="00811EF0" w:rsidRPr="0014198A">
                <w:rPr>
                  <w:rStyle w:val="Hyperlink"/>
                  <w:rFonts w:ascii="Arial" w:hAnsi="Arial" w:cs="Arial"/>
                  <w:sz w:val="24"/>
                  <w:szCs w:val="24"/>
                </w:rPr>
                <w:t>CN 00-005</w:t>
              </w:r>
            </w:hyperlink>
          </w:p>
        </w:tc>
        <w:tc>
          <w:tcPr>
            <w:tcW w:w="50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 xml:space="preserve">IP 71153 (Event </w:t>
            </w:r>
            <w:r w:rsidR="00BA0BF6" w:rsidRPr="00A43A18">
              <w:rPr>
                <w:rFonts w:ascii="Arial" w:hAnsi="Arial" w:cs="Arial"/>
                <w:sz w:val="24"/>
                <w:szCs w:val="24"/>
              </w:rPr>
              <w:t>Follow-up</w:t>
            </w:r>
            <w:r w:rsidRPr="00A43A18">
              <w:rPr>
                <w:rFonts w:ascii="Arial" w:hAnsi="Arial" w:cs="Arial"/>
                <w:sz w:val="24"/>
                <w:szCs w:val="24"/>
              </w:rPr>
              <w:t>) is revised to provide inspection requirements and guidance for review of event reports.</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None</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rPr>
                <w:rFonts w:ascii="Arial" w:hAnsi="Arial" w:cs="Arial"/>
                <w:sz w:val="24"/>
                <w:szCs w:val="24"/>
              </w:rPr>
            </w:pPr>
            <w:r w:rsidRPr="00A43A18">
              <w:rPr>
                <w:rFonts w:ascii="Arial" w:hAnsi="Arial" w:cs="Arial"/>
                <w:sz w:val="24"/>
                <w:szCs w:val="24"/>
              </w:rPr>
              <w:t>03/06/01</w:t>
            </w:r>
          </w:p>
          <w:p w:rsidR="00811EF0" w:rsidRPr="00A43A18" w:rsidRDefault="002C73F2">
            <w:pPr>
              <w:spacing w:after="55"/>
              <w:rPr>
                <w:rFonts w:ascii="Arial" w:hAnsi="Arial" w:cs="Arial"/>
                <w:sz w:val="24"/>
                <w:szCs w:val="24"/>
              </w:rPr>
            </w:pPr>
            <w:hyperlink r:id="rId26" w:history="1">
              <w:r w:rsidR="00811EF0" w:rsidRPr="0014198A">
                <w:rPr>
                  <w:rStyle w:val="Hyperlink"/>
                  <w:rFonts w:ascii="Arial" w:hAnsi="Arial" w:cs="Arial"/>
                  <w:sz w:val="24"/>
                  <w:szCs w:val="24"/>
                </w:rPr>
                <w:t>CN 01-006</w:t>
              </w:r>
            </w:hyperlink>
          </w:p>
        </w:tc>
        <w:tc>
          <w:tcPr>
            <w:tcW w:w="5040" w:type="dxa"/>
          </w:tcPr>
          <w:p w:rsidR="00811EF0" w:rsidRPr="00A43A18" w:rsidRDefault="00811EF0" w:rsidP="00CB042E">
            <w:pPr>
              <w:spacing w:before="100" w:after="55"/>
              <w:rPr>
                <w:rFonts w:ascii="Arial" w:hAnsi="Arial" w:cs="Arial"/>
                <w:sz w:val="24"/>
                <w:szCs w:val="24"/>
              </w:rPr>
            </w:pPr>
            <w:r w:rsidRPr="00A43A18">
              <w:rPr>
                <w:rFonts w:ascii="Arial" w:hAnsi="Arial" w:cs="Arial"/>
                <w:sz w:val="24"/>
                <w:szCs w:val="24"/>
              </w:rPr>
              <w:t xml:space="preserve">IP 71153 (Event </w:t>
            </w:r>
            <w:r w:rsidR="00BA0BF6" w:rsidRPr="00A43A18">
              <w:rPr>
                <w:rFonts w:ascii="Arial" w:hAnsi="Arial" w:cs="Arial"/>
                <w:sz w:val="24"/>
                <w:szCs w:val="24"/>
              </w:rPr>
              <w:t>Follow-up</w:t>
            </w:r>
            <w:r w:rsidRPr="00A43A18">
              <w:rPr>
                <w:rFonts w:ascii="Arial" w:hAnsi="Arial" w:cs="Arial"/>
                <w:sz w:val="24"/>
                <w:szCs w:val="24"/>
              </w:rPr>
              <w:t>) has been revised to better define the scope of the IP, to expand the definition of power reactor events to include degraded conditions, and to integrate the IP with the options for inspection activities related to the deterministic and risk criteria in MD 8.3.</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None</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rsidP="00162728">
            <w:pPr>
              <w:spacing w:before="100"/>
              <w:rPr>
                <w:rFonts w:ascii="Arial" w:hAnsi="Arial" w:cs="Arial"/>
                <w:sz w:val="24"/>
                <w:szCs w:val="24"/>
              </w:rPr>
            </w:pPr>
            <w:r w:rsidRPr="00A43A18">
              <w:rPr>
                <w:rFonts w:ascii="Arial" w:hAnsi="Arial" w:cs="Arial"/>
                <w:sz w:val="24"/>
                <w:szCs w:val="24"/>
              </w:rPr>
              <w:t>N/A</w:t>
            </w:r>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rPr>
                <w:rFonts w:ascii="Arial" w:hAnsi="Arial" w:cs="Arial"/>
                <w:sz w:val="24"/>
                <w:szCs w:val="24"/>
              </w:rPr>
            </w:pPr>
            <w:r w:rsidRPr="00A43A18">
              <w:rPr>
                <w:rFonts w:ascii="Arial" w:hAnsi="Arial" w:cs="Arial"/>
                <w:sz w:val="24"/>
                <w:szCs w:val="24"/>
              </w:rPr>
              <w:t>01/17/02</w:t>
            </w:r>
          </w:p>
          <w:p w:rsidR="00811EF0" w:rsidRPr="00A43A18" w:rsidRDefault="002C73F2">
            <w:pPr>
              <w:spacing w:after="55"/>
              <w:rPr>
                <w:rFonts w:ascii="Arial" w:hAnsi="Arial" w:cs="Arial"/>
                <w:sz w:val="24"/>
                <w:szCs w:val="24"/>
              </w:rPr>
            </w:pPr>
            <w:hyperlink r:id="rId27" w:history="1">
              <w:r w:rsidR="00811EF0" w:rsidRPr="0014198A">
                <w:rPr>
                  <w:rStyle w:val="Hyperlink"/>
                  <w:rFonts w:ascii="Arial" w:hAnsi="Arial" w:cs="Arial"/>
                  <w:sz w:val="24"/>
                  <w:szCs w:val="24"/>
                </w:rPr>
                <w:t>CN 02-001</w:t>
              </w:r>
            </w:hyperlink>
          </w:p>
        </w:tc>
        <w:tc>
          <w:tcPr>
            <w:tcW w:w="5040" w:type="dxa"/>
          </w:tcPr>
          <w:p w:rsidR="00811EF0" w:rsidRPr="00A43A18" w:rsidRDefault="00811EF0" w:rsidP="00CB042E">
            <w:pPr>
              <w:spacing w:before="100" w:after="55"/>
              <w:rPr>
                <w:rFonts w:ascii="Arial" w:hAnsi="Arial" w:cs="Arial"/>
                <w:sz w:val="24"/>
                <w:szCs w:val="24"/>
              </w:rPr>
            </w:pPr>
            <w:r w:rsidRPr="00A43A18">
              <w:rPr>
                <w:rFonts w:ascii="Arial" w:hAnsi="Arial" w:cs="Arial"/>
                <w:sz w:val="24"/>
                <w:szCs w:val="24"/>
              </w:rPr>
              <w:t xml:space="preserve">IP 71153 (Event </w:t>
            </w:r>
            <w:r w:rsidR="00BA0BF6" w:rsidRPr="00A43A18">
              <w:rPr>
                <w:rFonts w:ascii="Arial" w:hAnsi="Arial" w:cs="Arial"/>
                <w:sz w:val="24"/>
                <w:szCs w:val="24"/>
              </w:rPr>
              <w:t>Follow-up</w:t>
            </w:r>
            <w:r w:rsidRPr="00A43A18">
              <w:rPr>
                <w:rFonts w:ascii="Arial" w:hAnsi="Arial" w:cs="Arial"/>
                <w:sz w:val="24"/>
                <w:szCs w:val="24"/>
              </w:rPr>
              <w:t>) has been revised to delete the previous Appendix A since that material was included in Management Directive 8.3. It also clarifies that written LERs are to be reviewed, but not telephone notifications to the NRC Operations Center for invalid actuations, as allowed in 10 CFR 50.73.</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None</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rPr>
                <w:rFonts w:ascii="Arial" w:hAnsi="Arial" w:cs="Arial"/>
                <w:sz w:val="24"/>
                <w:szCs w:val="24"/>
              </w:rPr>
            </w:pPr>
            <w:r w:rsidRPr="00A43A18">
              <w:rPr>
                <w:rFonts w:ascii="Arial" w:hAnsi="Arial" w:cs="Arial"/>
                <w:sz w:val="24"/>
                <w:szCs w:val="24"/>
              </w:rPr>
              <w:t>04/16/02</w:t>
            </w:r>
          </w:p>
          <w:p w:rsidR="00811EF0" w:rsidRPr="00A43A18" w:rsidRDefault="002C73F2">
            <w:pPr>
              <w:spacing w:after="55"/>
              <w:rPr>
                <w:rFonts w:ascii="Arial" w:hAnsi="Arial" w:cs="Arial"/>
                <w:sz w:val="24"/>
                <w:szCs w:val="24"/>
              </w:rPr>
            </w:pPr>
            <w:hyperlink r:id="rId28" w:history="1">
              <w:r w:rsidR="00811EF0" w:rsidRPr="0014198A">
                <w:rPr>
                  <w:rStyle w:val="Hyperlink"/>
                  <w:rFonts w:ascii="Arial" w:hAnsi="Arial" w:cs="Arial"/>
                  <w:sz w:val="24"/>
                  <w:szCs w:val="24"/>
                </w:rPr>
                <w:t>CN 02-017</w:t>
              </w:r>
            </w:hyperlink>
          </w:p>
        </w:tc>
        <w:tc>
          <w:tcPr>
            <w:tcW w:w="50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 xml:space="preserve">IP 71153 (Event </w:t>
            </w:r>
            <w:r w:rsidR="00BA0BF6" w:rsidRPr="00A43A18">
              <w:rPr>
                <w:rFonts w:ascii="Arial" w:hAnsi="Arial" w:cs="Arial"/>
                <w:sz w:val="24"/>
                <w:szCs w:val="24"/>
              </w:rPr>
              <w:t>Follow-up</w:t>
            </w:r>
            <w:r w:rsidRPr="00A43A18">
              <w:rPr>
                <w:rFonts w:ascii="Arial" w:hAnsi="Arial" w:cs="Arial"/>
                <w:sz w:val="24"/>
                <w:szCs w:val="24"/>
              </w:rPr>
              <w:t>) has been revised to provide guidance on assessing degraded condition exposure time if time of unavailability is unknown.</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None</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lastRenderedPageBreak/>
              <w:t>N/A</w:t>
            </w:r>
          </w:p>
        </w:tc>
        <w:tc>
          <w:tcPr>
            <w:tcW w:w="1800" w:type="dxa"/>
          </w:tcPr>
          <w:p w:rsidR="00811EF0" w:rsidRPr="002A7A1E" w:rsidRDefault="00811EF0">
            <w:pPr>
              <w:spacing w:before="100"/>
              <w:rPr>
                <w:rFonts w:ascii="Arial" w:hAnsi="Arial" w:cs="Arial"/>
                <w:sz w:val="24"/>
                <w:szCs w:val="24"/>
              </w:rPr>
            </w:pPr>
            <w:r w:rsidRPr="002A7A1E">
              <w:rPr>
                <w:rFonts w:ascii="Arial" w:hAnsi="Arial" w:cs="Arial"/>
                <w:sz w:val="24"/>
                <w:szCs w:val="24"/>
              </w:rPr>
              <w:t>06/24/03</w:t>
            </w:r>
          </w:p>
          <w:p w:rsidR="00811EF0" w:rsidRPr="002A7A1E" w:rsidRDefault="002C73F2">
            <w:pPr>
              <w:spacing w:after="55"/>
              <w:rPr>
                <w:rFonts w:ascii="Arial" w:hAnsi="Arial" w:cs="Arial"/>
                <w:sz w:val="24"/>
                <w:szCs w:val="24"/>
              </w:rPr>
            </w:pPr>
            <w:hyperlink r:id="rId29" w:history="1">
              <w:r w:rsidR="00811EF0" w:rsidRPr="002A7A1E">
                <w:rPr>
                  <w:rStyle w:val="Hyperlink"/>
                  <w:rFonts w:ascii="Arial" w:hAnsi="Arial" w:cs="Arial"/>
                  <w:sz w:val="24"/>
                  <w:szCs w:val="24"/>
                </w:rPr>
                <w:t>CN 03-020</w:t>
              </w:r>
            </w:hyperlink>
          </w:p>
        </w:tc>
        <w:tc>
          <w:tcPr>
            <w:tcW w:w="50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 xml:space="preserve">IP 71153 (Event </w:t>
            </w:r>
            <w:r w:rsidR="00BA0BF6" w:rsidRPr="00A43A18">
              <w:rPr>
                <w:rFonts w:ascii="Arial" w:hAnsi="Arial" w:cs="Arial"/>
                <w:sz w:val="24"/>
                <w:szCs w:val="24"/>
              </w:rPr>
              <w:t>Follow-up</w:t>
            </w:r>
            <w:r w:rsidRPr="00A43A18">
              <w:rPr>
                <w:rFonts w:ascii="Arial" w:hAnsi="Arial" w:cs="Arial"/>
                <w:sz w:val="24"/>
                <w:szCs w:val="24"/>
              </w:rPr>
              <w:t>) this clarifies that the risk metric for events is Conditional Core Damage Probability (CCDP) and the metric for degraded conditions is incremental CCDP. Also this revision lists examples of events addressed by this IP in cornerstones outside of reactor safety.</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None</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C1</w:t>
            </w:r>
          </w:p>
        </w:tc>
        <w:tc>
          <w:tcPr>
            <w:tcW w:w="1800" w:type="dxa"/>
          </w:tcPr>
          <w:p w:rsidR="00811EF0" w:rsidRPr="002A7A1E" w:rsidRDefault="00811EF0">
            <w:pPr>
              <w:spacing w:before="100"/>
              <w:rPr>
                <w:rFonts w:ascii="Arial" w:hAnsi="Arial" w:cs="Arial"/>
                <w:sz w:val="24"/>
                <w:szCs w:val="24"/>
              </w:rPr>
            </w:pPr>
            <w:r w:rsidRPr="002A7A1E">
              <w:rPr>
                <w:rFonts w:ascii="Arial" w:hAnsi="Arial" w:cs="Arial"/>
                <w:sz w:val="24"/>
                <w:szCs w:val="24"/>
              </w:rPr>
              <w:t>06/22/06</w:t>
            </w:r>
          </w:p>
          <w:p w:rsidR="00811EF0" w:rsidRPr="002A7A1E" w:rsidRDefault="002C73F2">
            <w:pPr>
              <w:spacing w:after="55"/>
              <w:rPr>
                <w:rFonts w:ascii="Arial" w:hAnsi="Arial" w:cs="Arial"/>
                <w:sz w:val="24"/>
                <w:szCs w:val="24"/>
              </w:rPr>
            </w:pPr>
            <w:hyperlink r:id="rId30" w:history="1">
              <w:r w:rsidR="00811EF0" w:rsidRPr="002A7A1E">
                <w:rPr>
                  <w:rStyle w:val="Hyperlink"/>
                  <w:rFonts w:ascii="Arial" w:hAnsi="Arial" w:cs="Arial"/>
                  <w:sz w:val="24"/>
                  <w:szCs w:val="24"/>
                </w:rPr>
                <w:t>CN-06-015</w:t>
              </w:r>
            </w:hyperlink>
          </w:p>
          <w:p w:rsidR="002A7A1E" w:rsidRPr="002A7A1E" w:rsidRDefault="002C73F2">
            <w:pPr>
              <w:spacing w:after="55"/>
              <w:rPr>
                <w:rFonts w:ascii="Arial" w:hAnsi="Arial" w:cs="Arial"/>
                <w:sz w:val="24"/>
                <w:szCs w:val="24"/>
              </w:rPr>
            </w:pPr>
            <w:hyperlink r:id="rId31" w:history="1">
              <w:r w:rsidR="002A7A1E" w:rsidRPr="002A7A1E">
                <w:rPr>
                  <w:rStyle w:val="Hyperlink"/>
                  <w:rFonts w:ascii="Arial" w:hAnsi="Arial" w:cs="Arial"/>
                  <w:sz w:val="24"/>
                  <w:szCs w:val="24"/>
                </w:rPr>
                <w:t>ML061560504</w:t>
              </w:r>
            </w:hyperlink>
          </w:p>
        </w:tc>
        <w:tc>
          <w:tcPr>
            <w:tcW w:w="5040" w:type="dxa"/>
          </w:tcPr>
          <w:p w:rsidR="00811EF0" w:rsidRDefault="00811EF0">
            <w:pPr>
              <w:spacing w:before="100" w:after="55"/>
              <w:rPr>
                <w:rFonts w:ascii="Arial" w:hAnsi="Arial" w:cs="Arial"/>
                <w:sz w:val="24"/>
                <w:szCs w:val="24"/>
              </w:rPr>
            </w:pPr>
            <w:r w:rsidRPr="00A43A18">
              <w:rPr>
                <w:rFonts w:ascii="Arial" w:hAnsi="Arial" w:cs="Arial"/>
                <w:sz w:val="24"/>
                <w:szCs w:val="24"/>
              </w:rPr>
              <w:t>Incorporate safety culture into inspection procedures.  "Staff Requirements - SECY-04-0111 - Recommended Staff Actions Regarding Agency Guidance in the Areas of Safety Conscious Work Environment and Safety Culture" August 30, 2004</w:t>
            </w:r>
          </w:p>
          <w:p w:rsidR="00162728" w:rsidRPr="00A43A18" w:rsidRDefault="00162728">
            <w:pPr>
              <w:spacing w:before="100" w:after="55"/>
              <w:rPr>
                <w:rFonts w:ascii="Arial" w:hAnsi="Arial" w:cs="Arial"/>
                <w:sz w:val="24"/>
                <w:szCs w:val="24"/>
              </w:rPr>
            </w:pPr>
            <w:r w:rsidRPr="00A43A18">
              <w:rPr>
                <w:rFonts w:ascii="Arial" w:hAnsi="Arial" w:cs="Arial"/>
                <w:sz w:val="24"/>
                <w:szCs w:val="24"/>
              </w:rPr>
              <w:t>Revision history reviewed for the last four years.</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Inspector training on use of safety culture in the ROP.</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07/01/06</w:t>
            </w:r>
          </w:p>
        </w:tc>
        <w:tc>
          <w:tcPr>
            <w:tcW w:w="1800" w:type="dxa"/>
          </w:tcPr>
          <w:p w:rsidR="00811EF0" w:rsidRPr="00A43A18" w:rsidRDefault="002C73F2">
            <w:pPr>
              <w:spacing w:before="100" w:after="55"/>
              <w:rPr>
                <w:rFonts w:ascii="Arial" w:hAnsi="Arial" w:cs="Arial"/>
                <w:sz w:val="24"/>
                <w:szCs w:val="24"/>
              </w:rPr>
            </w:pPr>
            <w:hyperlink r:id="rId32" w:history="1">
              <w:r w:rsidR="00811EF0" w:rsidRPr="00614BFD">
                <w:rPr>
                  <w:rStyle w:val="Hyperlink"/>
                  <w:rFonts w:ascii="Arial" w:hAnsi="Arial" w:cs="Arial"/>
                  <w:sz w:val="24"/>
                  <w:szCs w:val="24"/>
                </w:rPr>
                <w:t>ML061570089</w:t>
              </w:r>
            </w:hyperlink>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N/A</w:t>
            </w:r>
          </w:p>
        </w:tc>
        <w:tc>
          <w:tcPr>
            <w:tcW w:w="1800" w:type="dxa"/>
          </w:tcPr>
          <w:p w:rsidR="00811EF0" w:rsidRPr="002A7A1E" w:rsidRDefault="00811EF0">
            <w:pPr>
              <w:spacing w:before="100"/>
              <w:rPr>
                <w:rFonts w:ascii="Arial" w:hAnsi="Arial" w:cs="Arial"/>
                <w:sz w:val="24"/>
                <w:szCs w:val="24"/>
              </w:rPr>
            </w:pPr>
            <w:r w:rsidRPr="002A7A1E">
              <w:rPr>
                <w:rFonts w:ascii="Arial" w:hAnsi="Arial" w:cs="Arial"/>
                <w:sz w:val="24"/>
                <w:szCs w:val="24"/>
              </w:rPr>
              <w:t>07/26/06</w:t>
            </w:r>
          </w:p>
          <w:p w:rsidR="00811EF0" w:rsidRPr="002A7A1E" w:rsidRDefault="002C73F2">
            <w:pPr>
              <w:spacing w:after="55"/>
              <w:rPr>
                <w:rFonts w:ascii="Arial" w:hAnsi="Arial" w:cs="Arial"/>
                <w:sz w:val="24"/>
                <w:szCs w:val="24"/>
              </w:rPr>
            </w:pPr>
            <w:hyperlink r:id="rId33" w:history="1">
              <w:r w:rsidR="00811EF0" w:rsidRPr="002A7A1E">
                <w:rPr>
                  <w:rStyle w:val="Hyperlink"/>
                  <w:rFonts w:ascii="Arial" w:hAnsi="Arial" w:cs="Arial"/>
                  <w:sz w:val="24"/>
                  <w:szCs w:val="24"/>
                </w:rPr>
                <w:t>CN-06-018</w:t>
              </w:r>
            </w:hyperlink>
          </w:p>
          <w:p w:rsidR="002A7A1E" w:rsidRPr="002A7A1E" w:rsidRDefault="002C73F2">
            <w:pPr>
              <w:spacing w:after="55"/>
              <w:rPr>
                <w:rFonts w:ascii="Arial" w:hAnsi="Arial" w:cs="Arial"/>
                <w:sz w:val="24"/>
                <w:szCs w:val="24"/>
              </w:rPr>
            </w:pPr>
            <w:hyperlink r:id="rId34" w:history="1">
              <w:r w:rsidR="002A7A1E" w:rsidRPr="002A7A1E">
                <w:rPr>
                  <w:rStyle w:val="Hyperlink"/>
                  <w:rFonts w:ascii="Arial" w:hAnsi="Arial" w:cs="Arial"/>
                  <w:sz w:val="24"/>
                  <w:szCs w:val="24"/>
                </w:rPr>
                <w:t>ML061920454</w:t>
              </w:r>
            </w:hyperlink>
          </w:p>
        </w:tc>
        <w:tc>
          <w:tcPr>
            <w:tcW w:w="50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Add inspections of (1) personnel performance during planned non-routine plant evolutions and/or contribution to unplanned non-routine evolutions, events and transient operations (previously in IP 71111.14); and (2) granted Notices of Enforcement Discretion.</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None</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2C73F2">
            <w:pPr>
              <w:spacing w:before="100" w:after="55"/>
              <w:rPr>
                <w:rFonts w:ascii="Arial" w:hAnsi="Arial" w:cs="Arial"/>
                <w:sz w:val="24"/>
                <w:szCs w:val="24"/>
              </w:rPr>
            </w:pPr>
            <w:hyperlink r:id="rId35" w:history="1">
              <w:r w:rsidR="00811EF0" w:rsidRPr="00614BFD">
                <w:rPr>
                  <w:rStyle w:val="Hyperlink"/>
                  <w:rFonts w:ascii="Arial" w:hAnsi="Arial" w:cs="Arial"/>
                  <w:sz w:val="24"/>
                  <w:szCs w:val="24"/>
                </w:rPr>
                <w:t>ML061770161</w:t>
              </w:r>
            </w:hyperlink>
          </w:p>
        </w:tc>
      </w:tr>
      <w:tr w:rsidR="00811EF0" w:rsidRPr="00A43A18" w:rsidTr="00162728">
        <w:trPr>
          <w:cantSplit/>
        </w:trPr>
        <w:tc>
          <w:tcPr>
            <w:tcW w:w="1620" w:type="dxa"/>
          </w:tcPr>
          <w:p w:rsidR="00811EF0" w:rsidRPr="00A43A18" w:rsidRDefault="00811EF0">
            <w:pPr>
              <w:spacing w:before="100" w:after="55"/>
              <w:jc w:val="center"/>
              <w:rPr>
                <w:rFonts w:ascii="Arial" w:hAnsi="Arial" w:cs="Arial"/>
                <w:sz w:val="24"/>
                <w:szCs w:val="24"/>
              </w:rPr>
            </w:pPr>
            <w:r w:rsidRPr="00A43A18">
              <w:rPr>
                <w:rFonts w:ascii="Arial" w:hAnsi="Arial" w:cs="Arial"/>
                <w:sz w:val="24"/>
                <w:szCs w:val="24"/>
              </w:rPr>
              <w:t>N/A</w:t>
            </w:r>
          </w:p>
        </w:tc>
        <w:tc>
          <w:tcPr>
            <w:tcW w:w="1800" w:type="dxa"/>
          </w:tcPr>
          <w:p w:rsidR="00811EF0" w:rsidRPr="002A7A1E" w:rsidRDefault="00811EF0">
            <w:pPr>
              <w:spacing w:before="100"/>
              <w:rPr>
                <w:rFonts w:ascii="Arial" w:hAnsi="Arial" w:cs="Arial"/>
                <w:sz w:val="24"/>
                <w:szCs w:val="24"/>
              </w:rPr>
            </w:pPr>
            <w:r w:rsidRPr="002A7A1E">
              <w:rPr>
                <w:rFonts w:ascii="Arial" w:hAnsi="Arial" w:cs="Arial"/>
                <w:sz w:val="24"/>
                <w:szCs w:val="24"/>
              </w:rPr>
              <w:t>02/12/08</w:t>
            </w:r>
          </w:p>
          <w:p w:rsidR="00811EF0" w:rsidRPr="002A7A1E" w:rsidRDefault="002C73F2">
            <w:pPr>
              <w:spacing w:after="55"/>
              <w:rPr>
                <w:rFonts w:ascii="Arial" w:hAnsi="Arial" w:cs="Arial"/>
                <w:sz w:val="24"/>
                <w:szCs w:val="24"/>
              </w:rPr>
            </w:pPr>
            <w:hyperlink r:id="rId36" w:history="1">
              <w:r w:rsidR="00811EF0" w:rsidRPr="002A7A1E">
                <w:rPr>
                  <w:rStyle w:val="Hyperlink"/>
                  <w:rFonts w:ascii="Arial" w:hAnsi="Arial" w:cs="Arial"/>
                  <w:sz w:val="24"/>
                  <w:szCs w:val="24"/>
                </w:rPr>
                <w:t>CN 08-007</w:t>
              </w:r>
            </w:hyperlink>
          </w:p>
          <w:p w:rsidR="002A7A1E" w:rsidRPr="002A7A1E" w:rsidRDefault="002C73F2">
            <w:pPr>
              <w:spacing w:after="55"/>
              <w:rPr>
                <w:rFonts w:ascii="Arial" w:hAnsi="Arial" w:cs="Arial"/>
                <w:sz w:val="24"/>
                <w:szCs w:val="24"/>
              </w:rPr>
            </w:pPr>
            <w:hyperlink r:id="rId37" w:history="1">
              <w:r w:rsidR="002A7A1E" w:rsidRPr="002A7A1E">
                <w:rPr>
                  <w:rStyle w:val="Hyperlink"/>
                  <w:rFonts w:ascii="Arial" w:hAnsi="Arial" w:cs="Arial"/>
                  <w:sz w:val="24"/>
                  <w:szCs w:val="24"/>
                </w:rPr>
                <w:t>ML080280581</w:t>
              </w:r>
            </w:hyperlink>
          </w:p>
        </w:tc>
        <w:tc>
          <w:tcPr>
            <w:tcW w:w="50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Clarified the process of using both MD 8.3 and IMC 0309 to determine appropriate responses to significant operational events.</w:t>
            </w:r>
          </w:p>
        </w:tc>
        <w:tc>
          <w:tcPr>
            <w:tcW w:w="126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None</w:t>
            </w:r>
          </w:p>
        </w:tc>
        <w:tc>
          <w:tcPr>
            <w:tcW w:w="144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c>
          <w:tcPr>
            <w:tcW w:w="1800" w:type="dxa"/>
          </w:tcPr>
          <w:p w:rsidR="00811EF0" w:rsidRPr="00A43A18" w:rsidRDefault="00811EF0">
            <w:pPr>
              <w:spacing w:before="100" w:after="55"/>
              <w:rPr>
                <w:rFonts w:ascii="Arial" w:hAnsi="Arial" w:cs="Arial"/>
                <w:sz w:val="24"/>
                <w:szCs w:val="24"/>
              </w:rPr>
            </w:pPr>
            <w:r w:rsidRPr="00A43A18">
              <w:rPr>
                <w:rFonts w:ascii="Arial" w:hAnsi="Arial" w:cs="Arial"/>
                <w:sz w:val="24"/>
                <w:szCs w:val="24"/>
              </w:rPr>
              <w:t>N/A</w:t>
            </w:r>
          </w:p>
        </w:tc>
      </w:tr>
      <w:tr w:rsidR="00F93D9D" w:rsidRPr="00A43A18" w:rsidTr="00162728">
        <w:trPr>
          <w:cantSplit/>
        </w:trPr>
        <w:tc>
          <w:tcPr>
            <w:tcW w:w="1620" w:type="dxa"/>
          </w:tcPr>
          <w:p w:rsidR="00F93D9D" w:rsidRPr="00A43A18" w:rsidRDefault="00F93D9D">
            <w:pPr>
              <w:spacing w:before="100" w:after="55"/>
              <w:jc w:val="center"/>
              <w:rPr>
                <w:rFonts w:ascii="Arial" w:hAnsi="Arial" w:cs="Arial"/>
                <w:sz w:val="24"/>
                <w:szCs w:val="24"/>
              </w:rPr>
            </w:pPr>
            <w:r w:rsidRPr="00A43A18">
              <w:rPr>
                <w:rFonts w:ascii="Arial" w:hAnsi="Arial" w:cs="Arial"/>
                <w:sz w:val="24"/>
                <w:szCs w:val="24"/>
              </w:rPr>
              <w:lastRenderedPageBreak/>
              <w:t>N/A</w:t>
            </w:r>
          </w:p>
        </w:tc>
        <w:tc>
          <w:tcPr>
            <w:tcW w:w="1800" w:type="dxa"/>
          </w:tcPr>
          <w:p w:rsidR="00F93D9D" w:rsidRPr="002A7A1E" w:rsidRDefault="00360E6C" w:rsidP="00453C73">
            <w:pPr>
              <w:spacing w:before="100"/>
              <w:rPr>
                <w:rFonts w:ascii="Arial" w:hAnsi="Arial" w:cs="Arial"/>
                <w:sz w:val="24"/>
                <w:szCs w:val="24"/>
              </w:rPr>
            </w:pPr>
            <w:r w:rsidRPr="002A7A1E">
              <w:rPr>
                <w:rFonts w:ascii="Arial" w:hAnsi="Arial" w:cs="Arial"/>
                <w:sz w:val="24"/>
                <w:szCs w:val="24"/>
              </w:rPr>
              <w:t>02/02/10</w:t>
            </w:r>
          </w:p>
          <w:p w:rsidR="00E511EB" w:rsidRPr="002A7A1E" w:rsidRDefault="002C73F2" w:rsidP="00453C73">
            <w:pPr>
              <w:rPr>
                <w:rFonts w:ascii="Arial" w:hAnsi="Arial" w:cs="Arial"/>
                <w:sz w:val="24"/>
                <w:szCs w:val="24"/>
              </w:rPr>
            </w:pPr>
            <w:hyperlink r:id="rId38" w:history="1">
              <w:r w:rsidR="00E511EB" w:rsidRPr="002A7A1E">
                <w:rPr>
                  <w:rStyle w:val="Hyperlink"/>
                  <w:rFonts w:ascii="Arial" w:hAnsi="Arial" w:cs="Arial"/>
                  <w:sz w:val="24"/>
                  <w:szCs w:val="24"/>
                </w:rPr>
                <w:t>CN 10-</w:t>
              </w:r>
              <w:r w:rsidR="00360E6C" w:rsidRPr="002A7A1E">
                <w:rPr>
                  <w:rStyle w:val="Hyperlink"/>
                  <w:rFonts w:ascii="Arial" w:hAnsi="Arial" w:cs="Arial"/>
                  <w:sz w:val="24"/>
                  <w:szCs w:val="24"/>
                </w:rPr>
                <w:t>004</w:t>
              </w:r>
            </w:hyperlink>
          </w:p>
          <w:p w:rsidR="002A7A1E" w:rsidRPr="002A7A1E" w:rsidRDefault="002C73F2" w:rsidP="00453C73">
            <w:pPr>
              <w:rPr>
                <w:rFonts w:ascii="Arial" w:hAnsi="Arial" w:cs="Arial"/>
                <w:sz w:val="24"/>
                <w:szCs w:val="24"/>
              </w:rPr>
            </w:pPr>
            <w:hyperlink r:id="rId39" w:history="1">
              <w:r w:rsidR="002A7A1E" w:rsidRPr="002A7A1E">
                <w:rPr>
                  <w:rStyle w:val="Hyperlink"/>
                  <w:rFonts w:ascii="Arial" w:hAnsi="Arial" w:cs="Arial"/>
                  <w:sz w:val="24"/>
                  <w:szCs w:val="24"/>
                </w:rPr>
                <w:t>ML093620322</w:t>
              </w:r>
            </w:hyperlink>
          </w:p>
        </w:tc>
        <w:tc>
          <w:tcPr>
            <w:tcW w:w="5040" w:type="dxa"/>
          </w:tcPr>
          <w:p w:rsidR="00F93D9D" w:rsidRPr="00A43A18" w:rsidRDefault="00F93D9D" w:rsidP="00CB042E">
            <w:pPr>
              <w:spacing w:before="100" w:after="55"/>
              <w:rPr>
                <w:rFonts w:ascii="Arial" w:hAnsi="Arial" w:cs="Arial"/>
                <w:sz w:val="24"/>
                <w:szCs w:val="24"/>
              </w:rPr>
            </w:pPr>
            <w:r w:rsidRPr="00A43A18">
              <w:rPr>
                <w:rFonts w:ascii="Arial" w:hAnsi="Arial" w:cs="Arial"/>
                <w:sz w:val="24"/>
                <w:szCs w:val="24"/>
              </w:rPr>
              <w:t>Added requirement to review retractions of Event Notifications, and reduced resources based on actual reported hours.</w:t>
            </w:r>
          </w:p>
        </w:tc>
        <w:tc>
          <w:tcPr>
            <w:tcW w:w="1260" w:type="dxa"/>
          </w:tcPr>
          <w:p w:rsidR="00F93D9D" w:rsidRPr="00A43A18" w:rsidRDefault="00F93D9D">
            <w:pPr>
              <w:spacing w:before="100" w:after="55"/>
              <w:rPr>
                <w:rFonts w:ascii="Arial" w:hAnsi="Arial" w:cs="Arial"/>
                <w:sz w:val="24"/>
                <w:szCs w:val="24"/>
              </w:rPr>
            </w:pPr>
            <w:r w:rsidRPr="00A43A18">
              <w:rPr>
                <w:rFonts w:ascii="Arial" w:hAnsi="Arial" w:cs="Arial"/>
                <w:sz w:val="24"/>
                <w:szCs w:val="24"/>
              </w:rPr>
              <w:t>None</w:t>
            </w:r>
          </w:p>
        </w:tc>
        <w:tc>
          <w:tcPr>
            <w:tcW w:w="1440" w:type="dxa"/>
          </w:tcPr>
          <w:p w:rsidR="00F93D9D" w:rsidRPr="00A43A18" w:rsidRDefault="00F93D9D">
            <w:pPr>
              <w:spacing w:before="100" w:after="55"/>
              <w:rPr>
                <w:rFonts w:ascii="Arial" w:hAnsi="Arial" w:cs="Arial"/>
                <w:sz w:val="24"/>
                <w:szCs w:val="24"/>
              </w:rPr>
            </w:pPr>
            <w:r w:rsidRPr="00A43A18">
              <w:rPr>
                <w:rFonts w:ascii="Arial" w:hAnsi="Arial" w:cs="Arial"/>
                <w:sz w:val="24"/>
                <w:szCs w:val="24"/>
              </w:rPr>
              <w:t>N/A</w:t>
            </w:r>
          </w:p>
        </w:tc>
        <w:tc>
          <w:tcPr>
            <w:tcW w:w="1800" w:type="dxa"/>
          </w:tcPr>
          <w:p w:rsidR="00F93D9D" w:rsidRPr="00A43A18" w:rsidRDefault="003972ED">
            <w:pPr>
              <w:spacing w:before="100" w:after="55"/>
              <w:rPr>
                <w:rFonts w:ascii="Arial" w:hAnsi="Arial" w:cs="Arial"/>
                <w:sz w:val="24"/>
                <w:szCs w:val="24"/>
              </w:rPr>
            </w:pPr>
            <w:r w:rsidRPr="00A43A18">
              <w:rPr>
                <w:rFonts w:ascii="Arial" w:hAnsi="Arial" w:cs="Arial"/>
                <w:sz w:val="24"/>
                <w:szCs w:val="24"/>
              </w:rPr>
              <w:t>N</w:t>
            </w:r>
            <w:r w:rsidR="00136AD4">
              <w:rPr>
                <w:rFonts w:ascii="Arial" w:hAnsi="Arial" w:cs="Arial"/>
                <w:sz w:val="24"/>
                <w:szCs w:val="24"/>
              </w:rPr>
              <w:t>/</w:t>
            </w:r>
            <w:r w:rsidRPr="00A43A18">
              <w:rPr>
                <w:rFonts w:ascii="Arial" w:hAnsi="Arial" w:cs="Arial"/>
                <w:sz w:val="24"/>
                <w:szCs w:val="24"/>
              </w:rPr>
              <w:t>A</w:t>
            </w:r>
          </w:p>
        </w:tc>
      </w:tr>
      <w:tr w:rsidR="00F06453" w:rsidRPr="00A43A18" w:rsidTr="00162728">
        <w:trPr>
          <w:cantSplit/>
        </w:trPr>
        <w:tc>
          <w:tcPr>
            <w:tcW w:w="1620" w:type="dxa"/>
          </w:tcPr>
          <w:p w:rsidR="00F06453" w:rsidRPr="00A43A18" w:rsidRDefault="00F06453">
            <w:pPr>
              <w:spacing w:before="100" w:after="55"/>
              <w:jc w:val="center"/>
              <w:rPr>
                <w:rFonts w:ascii="Arial" w:hAnsi="Arial" w:cs="Arial"/>
                <w:sz w:val="24"/>
                <w:szCs w:val="24"/>
              </w:rPr>
            </w:pPr>
            <w:r w:rsidRPr="00A43A18">
              <w:rPr>
                <w:rFonts w:ascii="Arial" w:hAnsi="Arial" w:cs="Arial"/>
                <w:sz w:val="24"/>
                <w:szCs w:val="24"/>
              </w:rPr>
              <w:t>N/A</w:t>
            </w:r>
          </w:p>
        </w:tc>
        <w:tc>
          <w:tcPr>
            <w:tcW w:w="1800" w:type="dxa"/>
          </w:tcPr>
          <w:p w:rsidR="00F06453" w:rsidRPr="00A43A18" w:rsidRDefault="006F786E" w:rsidP="00453C73">
            <w:pPr>
              <w:spacing w:before="100"/>
              <w:rPr>
                <w:rFonts w:ascii="Arial" w:hAnsi="Arial" w:cs="Arial"/>
                <w:sz w:val="24"/>
                <w:szCs w:val="24"/>
              </w:rPr>
            </w:pPr>
            <w:r>
              <w:rPr>
                <w:rFonts w:ascii="Arial" w:hAnsi="Arial" w:cs="Arial"/>
                <w:sz w:val="24"/>
                <w:szCs w:val="24"/>
              </w:rPr>
              <w:t>12/05/11</w:t>
            </w:r>
          </w:p>
          <w:p w:rsidR="00F06453" w:rsidRDefault="00F06453" w:rsidP="00453C73">
            <w:pPr>
              <w:rPr>
                <w:rFonts w:ascii="Arial" w:hAnsi="Arial" w:cs="Arial"/>
                <w:sz w:val="24"/>
                <w:szCs w:val="24"/>
              </w:rPr>
            </w:pPr>
            <w:r w:rsidRPr="00A43A18">
              <w:rPr>
                <w:rFonts w:ascii="Arial" w:hAnsi="Arial" w:cs="Arial"/>
                <w:sz w:val="24"/>
                <w:szCs w:val="24"/>
              </w:rPr>
              <w:t xml:space="preserve">CN </w:t>
            </w:r>
            <w:r w:rsidR="006F786E">
              <w:rPr>
                <w:rFonts w:ascii="Arial" w:hAnsi="Arial" w:cs="Arial"/>
                <w:sz w:val="24"/>
                <w:szCs w:val="24"/>
              </w:rPr>
              <w:t>11-039</w:t>
            </w:r>
          </w:p>
          <w:p w:rsidR="00614BFD" w:rsidRPr="00A43A18" w:rsidRDefault="00614BFD" w:rsidP="00453C73">
            <w:pPr>
              <w:rPr>
                <w:rFonts w:ascii="Arial" w:hAnsi="Arial" w:cs="Arial"/>
                <w:sz w:val="24"/>
                <w:szCs w:val="24"/>
              </w:rPr>
            </w:pPr>
            <w:r w:rsidRPr="00614BFD">
              <w:rPr>
                <w:rFonts w:ascii="Arial" w:hAnsi="Arial" w:cs="Arial"/>
                <w:sz w:val="24"/>
                <w:szCs w:val="24"/>
              </w:rPr>
              <w:t>ML102810102</w:t>
            </w:r>
          </w:p>
        </w:tc>
        <w:tc>
          <w:tcPr>
            <w:tcW w:w="5040" w:type="dxa"/>
          </w:tcPr>
          <w:p w:rsidR="00F06453" w:rsidRPr="00A43A18" w:rsidRDefault="003342E2" w:rsidP="009614F1">
            <w:pPr>
              <w:spacing w:before="100" w:after="55"/>
              <w:rPr>
                <w:rFonts w:ascii="Arial" w:hAnsi="Arial" w:cs="Arial"/>
                <w:sz w:val="24"/>
                <w:szCs w:val="24"/>
              </w:rPr>
            </w:pPr>
            <w:r w:rsidRPr="00A43A18">
              <w:rPr>
                <w:rFonts w:ascii="Arial" w:hAnsi="Arial" w:cs="Arial"/>
                <w:sz w:val="24"/>
                <w:szCs w:val="24"/>
              </w:rPr>
              <w:t>Added guidance for inspecting personnel performance (</w:t>
            </w:r>
            <w:r w:rsidR="00DF7C77" w:rsidRPr="00A43A18">
              <w:rPr>
                <w:rFonts w:ascii="Arial" w:hAnsi="Arial" w:cs="Arial"/>
                <w:sz w:val="24"/>
                <w:szCs w:val="24"/>
              </w:rPr>
              <w:t>ROPFF</w:t>
            </w:r>
            <w:r w:rsidR="00FA6498" w:rsidRPr="00A43A18">
              <w:rPr>
                <w:rFonts w:ascii="Arial" w:hAnsi="Arial" w:cs="Arial"/>
                <w:sz w:val="24"/>
                <w:szCs w:val="24"/>
              </w:rPr>
              <w:t xml:space="preserve"> 71153-1554</w:t>
            </w:r>
            <w:r w:rsidRPr="00A43A18">
              <w:rPr>
                <w:rFonts w:ascii="Arial" w:hAnsi="Arial" w:cs="Arial"/>
                <w:sz w:val="24"/>
                <w:szCs w:val="24"/>
              </w:rPr>
              <w:t>)</w:t>
            </w:r>
            <w:r w:rsidR="0030011B" w:rsidRPr="00A43A18">
              <w:rPr>
                <w:rFonts w:ascii="Arial" w:hAnsi="Arial" w:cs="Arial"/>
                <w:sz w:val="24"/>
                <w:szCs w:val="24"/>
              </w:rPr>
              <w:t xml:space="preserve">, </w:t>
            </w:r>
            <w:r w:rsidRPr="00A43A18">
              <w:rPr>
                <w:rFonts w:ascii="Arial" w:hAnsi="Arial" w:cs="Arial"/>
                <w:sz w:val="24"/>
                <w:szCs w:val="24"/>
              </w:rPr>
              <w:t xml:space="preserve">Added Appendix C to enhance plant status </w:t>
            </w:r>
            <w:r w:rsidR="00E60FA1">
              <w:rPr>
                <w:rFonts w:ascii="Arial" w:hAnsi="Arial" w:cs="Arial"/>
                <w:sz w:val="24"/>
                <w:szCs w:val="24"/>
              </w:rPr>
              <w:t>data collection</w:t>
            </w:r>
            <w:r w:rsidR="00E60FA1" w:rsidRPr="00A43A18">
              <w:rPr>
                <w:rFonts w:ascii="Arial" w:hAnsi="Arial" w:cs="Arial"/>
                <w:sz w:val="24"/>
                <w:szCs w:val="24"/>
              </w:rPr>
              <w:t xml:space="preserve"> </w:t>
            </w:r>
            <w:r w:rsidRPr="00A43A18">
              <w:rPr>
                <w:rFonts w:ascii="Arial" w:hAnsi="Arial" w:cs="Arial"/>
                <w:sz w:val="24"/>
                <w:szCs w:val="24"/>
              </w:rPr>
              <w:t>(</w:t>
            </w:r>
            <w:r w:rsidR="0030011B" w:rsidRPr="00A43A18">
              <w:rPr>
                <w:rFonts w:ascii="Arial" w:hAnsi="Arial" w:cs="Arial"/>
                <w:sz w:val="24"/>
                <w:szCs w:val="24"/>
              </w:rPr>
              <w:t>ROPFF 71153-1661</w:t>
            </w:r>
            <w:r w:rsidRPr="009614F1">
              <w:rPr>
                <w:rFonts w:ascii="Arial" w:hAnsi="Arial" w:cs="Arial"/>
                <w:sz w:val="24"/>
                <w:szCs w:val="24"/>
              </w:rPr>
              <w:t>)</w:t>
            </w:r>
            <w:r w:rsidR="0030011B" w:rsidRPr="009614F1">
              <w:rPr>
                <w:rFonts w:ascii="Arial" w:hAnsi="Arial" w:cs="Arial"/>
                <w:sz w:val="24"/>
                <w:szCs w:val="24"/>
              </w:rPr>
              <w:t>,</w:t>
            </w:r>
            <w:r w:rsidR="00FA6498" w:rsidRPr="009614F1">
              <w:rPr>
                <w:rFonts w:ascii="Arial" w:hAnsi="Arial" w:cs="Arial"/>
                <w:sz w:val="24"/>
                <w:szCs w:val="24"/>
              </w:rPr>
              <w:t xml:space="preserve"> update</w:t>
            </w:r>
            <w:r w:rsidRPr="009614F1">
              <w:rPr>
                <w:rFonts w:ascii="Arial" w:hAnsi="Arial" w:cs="Arial"/>
                <w:sz w:val="24"/>
                <w:szCs w:val="24"/>
              </w:rPr>
              <w:t>d</w:t>
            </w:r>
            <w:r w:rsidR="00FA6498" w:rsidRPr="009614F1">
              <w:rPr>
                <w:rFonts w:ascii="Arial" w:hAnsi="Arial" w:cs="Arial"/>
                <w:sz w:val="24"/>
                <w:szCs w:val="24"/>
              </w:rPr>
              <w:t xml:space="preserve"> references</w:t>
            </w:r>
            <w:r w:rsidR="0030011B" w:rsidRPr="009614F1">
              <w:rPr>
                <w:rFonts w:ascii="Arial" w:hAnsi="Arial" w:cs="Arial"/>
                <w:sz w:val="24"/>
                <w:szCs w:val="24"/>
              </w:rPr>
              <w:t xml:space="preserve">, </w:t>
            </w:r>
            <w:r w:rsidRPr="009614F1">
              <w:rPr>
                <w:rFonts w:ascii="Arial" w:hAnsi="Arial" w:cs="Arial"/>
                <w:sz w:val="24"/>
                <w:szCs w:val="24"/>
              </w:rPr>
              <w:t xml:space="preserve">adjusted </w:t>
            </w:r>
            <w:r w:rsidR="009614F1" w:rsidRPr="009614F1">
              <w:rPr>
                <w:rFonts w:ascii="Arial" w:hAnsi="Arial" w:cs="Arial"/>
                <w:sz w:val="24"/>
                <w:szCs w:val="24"/>
              </w:rPr>
              <w:t>resources to reflect the 2011 ROP Realignment (</w:t>
            </w:r>
            <w:hyperlink r:id="rId40" w:history="1">
              <w:r w:rsidR="009614F1" w:rsidRPr="009614F1">
                <w:rPr>
                  <w:rStyle w:val="Hyperlink"/>
                  <w:rFonts w:ascii="Arial" w:hAnsi="Arial" w:cs="Arial"/>
                  <w:sz w:val="24"/>
                  <w:szCs w:val="24"/>
                </w:rPr>
                <w:t>ML11178A329</w:t>
              </w:r>
            </w:hyperlink>
            <w:r w:rsidR="009614F1" w:rsidRPr="009614F1">
              <w:rPr>
                <w:rFonts w:ascii="Arial" w:hAnsi="Arial" w:cs="Arial"/>
                <w:sz w:val="24"/>
                <w:szCs w:val="24"/>
              </w:rPr>
              <w:t>).</w:t>
            </w:r>
          </w:p>
        </w:tc>
        <w:tc>
          <w:tcPr>
            <w:tcW w:w="1260" w:type="dxa"/>
          </w:tcPr>
          <w:p w:rsidR="00F06453" w:rsidRPr="00A43A18" w:rsidRDefault="00F06453">
            <w:pPr>
              <w:spacing w:before="100" w:after="55"/>
              <w:rPr>
                <w:rFonts w:ascii="Arial" w:hAnsi="Arial" w:cs="Arial"/>
                <w:sz w:val="24"/>
                <w:szCs w:val="24"/>
              </w:rPr>
            </w:pPr>
            <w:r w:rsidRPr="00A43A18">
              <w:rPr>
                <w:rFonts w:ascii="Arial" w:hAnsi="Arial" w:cs="Arial"/>
                <w:sz w:val="24"/>
                <w:szCs w:val="24"/>
              </w:rPr>
              <w:t>None</w:t>
            </w:r>
          </w:p>
        </w:tc>
        <w:tc>
          <w:tcPr>
            <w:tcW w:w="1440" w:type="dxa"/>
          </w:tcPr>
          <w:p w:rsidR="00F06453" w:rsidRPr="00A43A18" w:rsidRDefault="00F06453">
            <w:pPr>
              <w:spacing w:before="100" w:after="55"/>
              <w:rPr>
                <w:rFonts w:ascii="Arial" w:hAnsi="Arial" w:cs="Arial"/>
                <w:sz w:val="24"/>
                <w:szCs w:val="24"/>
              </w:rPr>
            </w:pPr>
            <w:r w:rsidRPr="00A43A18">
              <w:rPr>
                <w:rFonts w:ascii="Arial" w:hAnsi="Arial" w:cs="Arial"/>
                <w:sz w:val="24"/>
                <w:szCs w:val="24"/>
              </w:rPr>
              <w:t>N/A</w:t>
            </w:r>
          </w:p>
        </w:tc>
        <w:tc>
          <w:tcPr>
            <w:tcW w:w="1800" w:type="dxa"/>
          </w:tcPr>
          <w:p w:rsidR="00F06453" w:rsidRPr="00A43A18" w:rsidRDefault="00136AD4">
            <w:pPr>
              <w:spacing w:before="100" w:after="55"/>
              <w:rPr>
                <w:rFonts w:ascii="Arial" w:hAnsi="Arial" w:cs="Arial"/>
                <w:sz w:val="24"/>
                <w:szCs w:val="24"/>
              </w:rPr>
            </w:pPr>
            <w:r w:rsidRPr="00A43A18">
              <w:rPr>
                <w:rFonts w:ascii="Arial" w:hAnsi="Arial" w:cs="Arial"/>
                <w:sz w:val="24"/>
                <w:szCs w:val="24"/>
              </w:rPr>
              <w:t>N</w:t>
            </w:r>
            <w:r>
              <w:rPr>
                <w:rFonts w:ascii="Arial" w:hAnsi="Arial" w:cs="Arial"/>
                <w:sz w:val="24"/>
                <w:szCs w:val="24"/>
              </w:rPr>
              <w:t>/</w:t>
            </w:r>
            <w:r w:rsidRPr="00A43A18">
              <w:rPr>
                <w:rFonts w:ascii="Arial" w:hAnsi="Arial" w:cs="Arial"/>
                <w:sz w:val="24"/>
                <w:szCs w:val="24"/>
              </w:rPr>
              <w:t>A</w:t>
            </w:r>
          </w:p>
        </w:tc>
      </w:tr>
    </w:tbl>
    <w:p w:rsidR="00811EF0" w:rsidRPr="00A43A18" w:rsidRDefault="00811EF0" w:rsidP="00A337E4">
      <w:pPr>
        <w:rPr>
          <w:rFonts w:ascii="Arial" w:hAnsi="Arial" w:cs="Arial"/>
          <w:sz w:val="24"/>
          <w:szCs w:val="24"/>
        </w:rPr>
      </w:pPr>
    </w:p>
    <w:sectPr w:rsidR="00811EF0" w:rsidRPr="00A43A18" w:rsidSect="006F786E">
      <w:headerReference w:type="default" r:id="rId41"/>
      <w:footerReference w:type="default" r:id="rId42"/>
      <w:pgSz w:w="15840" w:h="12240" w:orient="landscape"/>
      <w:pgMar w:top="1080" w:right="1440" w:bottom="720" w:left="1440" w:header="1080" w:footer="72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369" w:rsidRDefault="00721369">
      <w:r>
        <w:separator/>
      </w:r>
    </w:p>
  </w:endnote>
  <w:endnote w:type="continuationSeparator" w:id="0">
    <w:p w:rsidR="00721369" w:rsidRDefault="007213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Letter Gothic">
    <w:panose1 w:val="020B0409020202030204"/>
    <w:charset w:val="00"/>
    <w:family w:val="modern"/>
    <w:pitch w:val="fixed"/>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BD" w:rsidRDefault="00B312BD" w:rsidP="00B21D22">
    <w:pPr>
      <w:pStyle w:val="Footer"/>
      <w:tabs>
        <w:tab w:val="clear" w:pos="4320"/>
        <w:tab w:val="clear" w:pos="8640"/>
        <w:tab w:val="center" w:pos="4680"/>
        <w:tab w:val="right" w:pos="9360"/>
      </w:tabs>
      <w:rPr>
        <w:rFonts w:ascii="Arial" w:hAnsi="Arial" w:cs="Arial"/>
        <w:sz w:val="24"/>
        <w:szCs w:val="24"/>
      </w:rPr>
    </w:pPr>
  </w:p>
  <w:p w:rsidR="00B312BD" w:rsidRDefault="00B312BD" w:rsidP="00B21D22">
    <w:pPr>
      <w:pStyle w:val="Footer"/>
      <w:tabs>
        <w:tab w:val="clear" w:pos="4320"/>
        <w:tab w:val="clear" w:pos="8640"/>
        <w:tab w:val="center" w:pos="4680"/>
        <w:tab w:val="right" w:pos="9360"/>
      </w:tabs>
      <w:rPr>
        <w:rStyle w:val="PageNumber"/>
        <w:rFonts w:ascii="Arial" w:hAnsi="Arial" w:cs="Arial"/>
        <w:sz w:val="24"/>
        <w:szCs w:val="24"/>
      </w:rPr>
    </w:pPr>
    <w:r>
      <w:rPr>
        <w:rFonts w:ascii="Arial" w:hAnsi="Arial" w:cs="Arial"/>
        <w:sz w:val="24"/>
        <w:szCs w:val="24"/>
      </w:rPr>
      <w:t xml:space="preserve">Issue Date: </w:t>
    </w:r>
    <w:r w:rsidR="006F786E">
      <w:rPr>
        <w:rFonts w:ascii="Arial" w:hAnsi="Arial" w:cs="Arial"/>
        <w:sz w:val="24"/>
        <w:szCs w:val="24"/>
      </w:rPr>
      <w:t xml:space="preserve"> 12/05/11</w:t>
    </w:r>
    <w:r w:rsidRPr="00B21D22">
      <w:rPr>
        <w:rFonts w:ascii="Arial" w:hAnsi="Arial" w:cs="Arial"/>
        <w:sz w:val="24"/>
        <w:szCs w:val="24"/>
      </w:rPr>
      <w:tab/>
    </w:r>
    <w:r w:rsidR="002C73F2" w:rsidRPr="00862DDB">
      <w:rPr>
        <w:rStyle w:val="PageNumber"/>
        <w:rFonts w:ascii="Arial" w:hAnsi="Arial" w:cs="Arial"/>
        <w:sz w:val="24"/>
        <w:szCs w:val="24"/>
      </w:rPr>
      <w:fldChar w:fldCharType="begin"/>
    </w:r>
    <w:r w:rsidRPr="00862DDB">
      <w:rPr>
        <w:rStyle w:val="PageNumber"/>
        <w:rFonts w:ascii="Arial" w:hAnsi="Arial" w:cs="Arial"/>
        <w:sz w:val="24"/>
        <w:szCs w:val="24"/>
      </w:rPr>
      <w:instrText xml:space="preserve"> PAGE </w:instrText>
    </w:r>
    <w:r w:rsidR="002C73F2" w:rsidRPr="00862DDB">
      <w:rPr>
        <w:rStyle w:val="PageNumber"/>
        <w:rFonts w:ascii="Arial" w:hAnsi="Arial" w:cs="Arial"/>
        <w:sz w:val="24"/>
        <w:szCs w:val="24"/>
      </w:rPr>
      <w:fldChar w:fldCharType="separate"/>
    </w:r>
    <w:r w:rsidR="006F786E">
      <w:rPr>
        <w:rStyle w:val="PageNumber"/>
        <w:rFonts w:ascii="Arial" w:hAnsi="Arial" w:cs="Arial"/>
        <w:noProof/>
        <w:sz w:val="24"/>
        <w:szCs w:val="24"/>
      </w:rPr>
      <w:t>1</w:t>
    </w:r>
    <w:r w:rsidR="002C73F2" w:rsidRPr="00862DDB">
      <w:rPr>
        <w:rStyle w:val="PageNumber"/>
        <w:rFonts w:ascii="Arial" w:hAnsi="Arial" w:cs="Arial"/>
        <w:sz w:val="24"/>
        <w:szCs w:val="24"/>
      </w:rPr>
      <w:fldChar w:fldCharType="end"/>
    </w:r>
    <w:r w:rsidRPr="00B21D22">
      <w:rPr>
        <w:rStyle w:val="PageNumber"/>
        <w:rFonts w:ascii="Arial" w:hAnsi="Arial" w:cs="Arial"/>
        <w:sz w:val="24"/>
        <w:szCs w:val="24"/>
      </w:rPr>
      <w:tab/>
      <w:t>71153</w:t>
    </w:r>
  </w:p>
  <w:p w:rsidR="00B312BD" w:rsidRPr="00B21D22" w:rsidRDefault="00B312BD" w:rsidP="00B21D22">
    <w:pPr>
      <w:pStyle w:val="Footer"/>
      <w:tabs>
        <w:tab w:val="clear" w:pos="4320"/>
        <w:tab w:val="clear" w:pos="8640"/>
        <w:tab w:val="center" w:pos="4680"/>
        <w:tab w:val="right" w:pos="9360"/>
      </w:tabs>
      <w:rPr>
        <w:rFonts w:ascii="Arial" w:hAnsi="Arial" w:cs="Arial"/>
        <w:sz w:val="24"/>
        <w:szCs w:val="24"/>
      </w:rPr>
    </w:pPr>
    <w:r>
      <w:rPr>
        <w:rFonts w:ascii="Arial" w:hAnsi="Arial" w:cs="Arial"/>
        <w:sz w:val="24"/>
        <w:szCs w:val="24"/>
      </w:rPr>
      <w:t xml:space="preserve">Effective Date: </w:t>
    </w:r>
    <w:r w:rsidR="006F786E">
      <w:rPr>
        <w:rFonts w:ascii="Arial" w:hAnsi="Arial" w:cs="Arial"/>
        <w:sz w:val="24"/>
        <w:szCs w:val="24"/>
      </w:rPr>
      <w:t xml:space="preserve"> </w:t>
    </w:r>
    <w:r>
      <w:rPr>
        <w:rFonts w:ascii="Arial" w:hAnsi="Arial" w:cs="Arial"/>
        <w:sz w:val="24"/>
        <w:szCs w:val="24"/>
      </w:rPr>
      <w:t>01/01/12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BD" w:rsidRDefault="00B312BD" w:rsidP="00E64931">
    <w:pPr>
      <w:pStyle w:val="Footer"/>
      <w:tabs>
        <w:tab w:val="clear" w:pos="4320"/>
        <w:tab w:val="clear" w:pos="8640"/>
        <w:tab w:val="center" w:pos="4680"/>
        <w:tab w:val="right" w:pos="9360"/>
      </w:tabs>
      <w:rPr>
        <w:rFonts w:ascii="Arial" w:hAnsi="Arial" w:cs="Arial"/>
        <w:sz w:val="24"/>
        <w:szCs w:val="24"/>
      </w:rPr>
    </w:pPr>
  </w:p>
  <w:p w:rsidR="00B312BD" w:rsidRDefault="00B312BD" w:rsidP="00E64931">
    <w:pPr>
      <w:pStyle w:val="Footer"/>
      <w:tabs>
        <w:tab w:val="clear" w:pos="4320"/>
        <w:tab w:val="clear" w:pos="8640"/>
        <w:tab w:val="center" w:pos="4680"/>
        <w:tab w:val="right" w:pos="9360"/>
      </w:tabs>
      <w:rPr>
        <w:rStyle w:val="PageNumber"/>
        <w:rFonts w:ascii="Arial" w:hAnsi="Arial" w:cs="Arial"/>
        <w:sz w:val="24"/>
        <w:szCs w:val="24"/>
      </w:rPr>
    </w:pPr>
    <w:r>
      <w:rPr>
        <w:rFonts w:ascii="Arial" w:hAnsi="Arial" w:cs="Arial"/>
        <w:sz w:val="24"/>
        <w:szCs w:val="24"/>
      </w:rPr>
      <w:t xml:space="preserve">Issue Date: </w:t>
    </w:r>
    <w:r w:rsidR="006F786E">
      <w:rPr>
        <w:rFonts w:ascii="Arial" w:hAnsi="Arial" w:cs="Arial"/>
        <w:sz w:val="24"/>
        <w:szCs w:val="24"/>
      </w:rPr>
      <w:t xml:space="preserve"> 12/05/11</w:t>
    </w:r>
    <w:r w:rsidRPr="00B21D22">
      <w:rPr>
        <w:rFonts w:ascii="Arial" w:hAnsi="Arial" w:cs="Arial"/>
        <w:sz w:val="24"/>
        <w:szCs w:val="24"/>
      </w:rPr>
      <w:tab/>
    </w:r>
    <w:r w:rsidRPr="00862DDB">
      <w:rPr>
        <w:rStyle w:val="PageNumber"/>
        <w:rFonts w:ascii="Arial" w:hAnsi="Arial" w:cs="Arial"/>
        <w:sz w:val="24"/>
        <w:szCs w:val="24"/>
      </w:rPr>
      <w:t>A-</w:t>
    </w:r>
    <w:r w:rsidR="002C73F2" w:rsidRPr="008170FD">
      <w:rPr>
        <w:rStyle w:val="PageNumber"/>
        <w:rFonts w:ascii="Arial" w:hAnsi="Arial" w:cs="Arial"/>
        <w:sz w:val="24"/>
        <w:szCs w:val="24"/>
      </w:rPr>
      <w:fldChar w:fldCharType="begin"/>
    </w:r>
    <w:r w:rsidRPr="008170FD">
      <w:rPr>
        <w:rStyle w:val="PageNumber"/>
        <w:rFonts w:ascii="Arial" w:hAnsi="Arial" w:cs="Arial"/>
        <w:sz w:val="24"/>
        <w:szCs w:val="24"/>
      </w:rPr>
      <w:instrText xml:space="preserve"> PAGE </w:instrText>
    </w:r>
    <w:r w:rsidR="002C73F2" w:rsidRPr="008170FD">
      <w:rPr>
        <w:rStyle w:val="PageNumber"/>
        <w:rFonts w:ascii="Arial" w:hAnsi="Arial" w:cs="Arial"/>
        <w:sz w:val="24"/>
        <w:szCs w:val="24"/>
      </w:rPr>
      <w:fldChar w:fldCharType="separate"/>
    </w:r>
    <w:r w:rsidR="006F786E">
      <w:rPr>
        <w:rStyle w:val="PageNumber"/>
        <w:rFonts w:ascii="Arial" w:hAnsi="Arial" w:cs="Arial"/>
        <w:noProof/>
        <w:sz w:val="24"/>
        <w:szCs w:val="24"/>
      </w:rPr>
      <w:t>2</w:t>
    </w:r>
    <w:r w:rsidR="002C73F2" w:rsidRPr="008170FD">
      <w:rPr>
        <w:rStyle w:val="PageNumber"/>
        <w:rFonts w:ascii="Arial" w:hAnsi="Arial" w:cs="Arial"/>
        <w:sz w:val="24"/>
        <w:szCs w:val="24"/>
      </w:rPr>
      <w:fldChar w:fldCharType="end"/>
    </w:r>
    <w:r w:rsidRPr="00B21D22">
      <w:rPr>
        <w:rStyle w:val="PageNumber"/>
        <w:rFonts w:ascii="Arial" w:hAnsi="Arial" w:cs="Arial"/>
        <w:sz w:val="24"/>
        <w:szCs w:val="24"/>
      </w:rPr>
      <w:tab/>
      <w:t>71153</w:t>
    </w:r>
  </w:p>
  <w:p w:rsidR="00B312BD" w:rsidRPr="00B21D22" w:rsidRDefault="00B312BD" w:rsidP="00B21D22">
    <w:pPr>
      <w:pStyle w:val="Footer"/>
      <w:tabs>
        <w:tab w:val="clear" w:pos="4320"/>
        <w:tab w:val="clear" w:pos="8640"/>
        <w:tab w:val="center" w:pos="4680"/>
        <w:tab w:val="right" w:pos="9360"/>
      </w:tabs>
      <w:rPr>
        <w:rFonts w:ascii="Arial" w:hAnsi="Arial" w:cs="Arial"/>
        <w:sz w:val="24"/>
        <w:szCs w:val="24"/>
      </w:rPr>
    </w:pPr>
    <w:r>
      <w:rPr>
        <w:rFonts w:ascii="Arial" w:hAnsi="Arial" w:cs="Arial"/>
        <w:sz w:val="24"/>
        <w:szCs w:val="24"/>
      </w:rPr>
      <w:t xml:space="preserve">Effective Date: </w:t>
    </w:r>
    <w:r w:rsidR="006F786E">
      <w:rPr>
        <w:rFonts w:ascii="Arial" w:hAnsi="Arial" w:cs="Arial"/>
        <w:sz w:val="24"/>
        <w:szCs w:val="24"/>
      </w:rPr>
      <w:t xml:space="preserve"> </w:t>
    </w:r>
    <w:r>
      <w:rPr>
        <w:rFonts w:ascii="Arial" w:hAnsi="Arial" w:cs="Arial"/>
        <w:sz w:val="24"/>
        <w:szCs w:val="24"/>
      </w:rPr>
      <w:t>01/01/12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BD" w:rsidRDefault="00B312BD" w:rsidP="00E64931">
    <w:pPr>
      <w:pStyle w:val="Footer"/>
      <w:tabs>
        <w:tab w:val="clear" w:pos="4320"/>
        <w:tab w:val="clear" w:pos="8640"/>
        <w:tab w:val="center" w:pos="4680"/>
        <w:tab w:val="right" w:pos="9360"/>
      </w:tabs>
      <w:rPr>
        <w:rStyle w:val="PageNumber"/>
        <w:rFonts w:ascii="Arial" w:hAnsi="Arial" w:cs="Arial"/>
        <w:sz w:val="24"/>
        <w:szCs w:val="24"/>
      </w:rPr>
    </w:pPr>
    <w:r>
      <w:rPr>
        <w:rFonts w:ascii="Arial" w:hAnsi="Arial" w:cs="Arial"/>
        <w:sz w:val="24"/>
        <w:szCs w:val="24"/>
      </w:rPr>
      <w:t xml:space="preserve">Issue Date: </w:t>
    </w:r>
    <w:r w:rsidR="006F786E">
      <w:rPr>
        <w:rFonts w:ascii="Arial" w:hAnsi="Arial" w:cs="Arial"/>
        <w:sz w:val="24"/>
        <w:szCs w:val="24"/>
      </w:rPr>
      <w:t xml:space="preserve"> 12/05/11</w:t>
    </w:r>
    <w:r w:rsidRPr="00B21D22">
      <w:rPr>
        <w:rFonts w:ascii="Arial" w:hAnsi="Arial" w:cs="Arial"/>
        <w:sz w:val="24"/>
        <w:szCs w:val="24"/>
      </w:rPr>
      <w:tab/>
    </w:r>
    <w:r>
      <w:rPr>
        <w:rStyle w:val="PageNumber"/>
        <w:rFonts w:ascii="Arial" w:hAnsi="Arial" w:cs="Arial"/>
        <w:sz w:val="24"/>
        <w:szCs w:val="24"/>
      </w:rPr>
      <w:t>B</w:t>
    </w:r>
    <w:r w:rsidRPr="00862DDB">
      <w:rPr>
        <w:rStyle w:val="PageNumber"/>
        <w:rFonts w:ascii="Arial" w:hAnsi="Arial" w:cs="Arial"/>
        <w:sz w:val="24"/>
        <w:szCs w:val="24"/>
      </w:rPr>
      <w:t>-</w:t>
    </w:r>
    <w:r w:rsidR="002C73F2" w:rsidRPr="000A5D61">
      <w:rPr>
        <w:rStyle w:val="PageNumber"/>
        <w:rFonts w:ascii="Arial" w:hAnsi="Arial" w:cs="Arial"/>
        <w:sz w:val="24"/>
        <w:szCs w:val="24"/>
      </w:rPr>
      <w:fldChar w:fldCharType="begin"/>
    </w:r>
    <w:r w:rsidRPr="000A5D61">
      <w:rPr>
        <w:rStyle w:val="PageNumber"/>
        <w:rFonts w:ascii="Arial" w:hAnsi="Arial" w:cs="Arial"/>
        <w:sz w:val="24"/>
        <w:szCs w:val="24"/>
      </w:rPr>
      <w:instrText xml:space="preserve"> PAGE </w:instrText>
    </w:r>
    <w:r w:rsidR="002C73F2" w:rsidRPr="000A5D61">
      <w:rPr>
        <w:rStyle w:val="PageNumber"/>
        <w:rFonts w:ascii="Arial" w:hAnsi="Arial" w:cs="Arial"/>
        <w:sz w:val="24"/>
        <w:szCs w:val="24"/>
      </w:rPr>
      <w:fldChar w:fldCharType="separate"/>
    </w:r>
    <w:r w:rsidR="006F786E">
      <w:rPr>
        <w:rStyle w:val="PageNumber"/>
        <w:rFonts w:ascii="Arial" w:hAnsi="Arial" w:cs="Arial"/>
        <w:noProof/>
        <w:sz w:val="24"/>
        <w:szCs w:val="24"/>
      </w:rPr>
      <w:t>1</w:t>
    </w:r>
    <w:r w:rsidR="002C73F2" w:rsidRPr="000A5D61">
      <w:rPr>
        <w:rStyle w:val="PageNumber"/>
        <w:rFonts w:ascii="Arial" w:hAnsi="Arial" w:cs="Arial"/>
        <w:sz w:val="24"/>
        <w:szCs w:val="24"/>
      </w:rPr>
      <w:fldChar w:fldCharType="end"/>
    </w:r>
    <w:r w:rsidRPr="00B21D22">
      <w:rPr>
        <w:rStyle w:val="PageNumber"/>
        <w:rFonts w:ascii="Arial" w:hAnsi="Arial" w:cs="Arial"/>
        <w:sz w:val="24"/>
        <w:szCs w:val="24"/>
      </w:rPr>
      <w:tab/>
      <w:t>71153</w:t>
    </w:r>
  </w:p>
  <w:p w:rsidR="00B312BD" w:rsidRPr="00B21D22" w:rsidRDefault="00B312BD" w:rsidP="00B21D22">
    <w:pPr>
      <w:pStyle w:val="Footer"/>
      <w:tabs>
        <w:tab w:val="clear" w:pos="4320"/>
        <w:tab w:val="clear" w:pos="8640"/>
        <w:tab w:val="center" w:pos="4680"/>
        <w:tab w:val="right" w:pos="9360"/>
      </w:tabs>
      <w:rPr>
        <w:rFonts w:ascii="Arial" w:hAnsi="Arial" w:cs="Arial"/>
        <w:sz w:val="24"/>
        <w:szCs w:val="24"/>
      </w:rPr>
    </w:pPr>
    <w:r>
      <w:rPr>
        <w:rFonts w:ascii="Arial" w:hAnsi="Arial" w:cs="Arial"/>
        <w:sz w:val="24"/>
        <w:szCs w:val="24"/>
      </w:rPr>
      <w:t xml:space="preserve">Effective Date: </w:t>
    </w:r>
    <w:r w:rsidR="006F786E">
      <w:rPr>
        <w:rFonts w:ascii="Arial" w:hAnsi="Arial" w:cs="Arial"/>
        <w:sz w:val="24"/>
        <w:szCs w:val="24"/>
      </w:rPr>
      <w:t xml:space="preserve"> </w:t>
    </w:r>
    <w:r>
      <w:rPr>
        <w:rFonts w:ascii="Arial" w:hAnsi="Arial" w:cs="Arial"/>
        <w:sz w:val="24"/>
        <w:szCs w:val="24"/>
      </w:rPr>
      <w:t>01/01/12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BD" w:rsidRDefault="00B312BD" w:rsidP="00E64931">
    <w:pPr>
      <w:pStyle w:val="Footer"/>
      <w:tabs>
        <w:tab w:val="clear" w:pos="4320"/>
        <w:tab w:val="clear" w:pos="8640"/>
        <w:tab w:val="center" w:pos="4680"/>
        <w:tab w:val="right" w:pos="9360"/>
      </w:tabs>
      <w:rPr>
        <w:rStyle w:val="PageNumber"/>
        <w:rFonts w:ascii="Arial" w:hAnsi="Arial" w:cs="Arial"/>
        <w:sz w:val="24"/>
        <w:szCs w:val="24"/>
      </w:rPr>
    </w:pPr>
    <w:r>
      <w:rPr>
        <w:rFonts w:ascii="Arial" w:hAnsi="Arial" w:cs="Arial"/>
        <w:sz w:val="24"/>
        <w:szCs w:val="24"/>
      </w:rPr>
      <w:t xml:space="preserve">Issue Date: </w:t>
    </w:r>
    <w:r w:rsidR="006F786E">
      <w:rPr>
        <w:rFonts w:ascii="Arial" w:hAnsi="Arial" w:cs="Arial"/>
        <w:sz w:val="24"/>
        <w:szCs w:val="24"/>
      </w:rPr>
      <w:t xml:space="preserve"> 12/05/11</w:t>
    </w:r>
    <w:r w:rsidRPr="00B21D22">
      <w:rPr>
        <w:rFonts w:ascii="Arial" w:hAnsi="Arial" w:cs="Arial"/>
        <w:sz w:val="24"/>
        <w:szCs w:val="24"/>
      </w:rPr>
      <w:tab/>
    </w:r>
    <w:r>
      <w:rPr>
        <w:rStyle w:val="PageNumber"/>
        <w:rFonts w:ascii="Arial" w:hAnsi="Arial" w:cs="Arial"/>
        <w:sz w:val="24"/>
        <w:szCs w:val="24"/>
      </w:rPr>
      <w:t>C</w:t>
    </w:r>
    <w:r w:rsidRPr="00862DDB">
      <w:rPr>
        <w:rStyle w:val="PageNumber"/>
        <w:rFonts w:ascii="Arial" w:hAnsi="Arial" w:cs="Arial"/>
        <w:sz w:val="24"/>
        <w:szCs w:val="24"/>
      </w:rPr>
      <w:t>-</w:t>
    </w:r>
    <w:r w:rsidR="002C73F2" w:rsidRPr="000A5D61">
      <w:rPr>
        <w:rStyle w:val="PageNumber"/>
        <w:rFonts w:ascii="Arial" w:hAnsi="Arial" w:cs="Arial"/>
        <w:sz w:val="24"/>
        <w:szCs w:val="24"/>
      </w:rPr>
      <w:fldChar w:fldCharType="begin"/>
    </w:r>
    <w:r w:rsidRPr="000A5D61">
      <w:rPr>
        <w:rStyle w:val="PageNumber"/>
        <w:rFonts w:ascii="Arial" w:hAnsi="Arial" w:cs="Arial"/>
        <w:sz w:val="24"/>
        <w:szCs w:val="24"/>
      </w:rPr>
      <w:instrText xml:space="preserve"> PAGE </w:instrText>
    </w:r>
    <w:r w:rsidR="002C73F2" w:rsidRPr="000A5D61">
      <w:rPr>
        <w:rStyle w:val="PageNumber"/>
        <w:rFonts w:ascii="Arial" w:hAnsi="Arial" w:cs="Arial"/>
        <w:sz w:val="24"/>
        <w:szCs w:val="24"/>
      </w:rPr>
      <w:fldChar w:fldCharType="separate"/>
    </w:r>
    <w:r w:rsidR="006F786E">
      <w:rPr>
        <w:rStyle w:val="PageNumber"/>
        <w:rFonts w:ascii="Arial" w:hAnsi="Arial" w:cs="Arial"/>
        <w:noProof/>
        <w:sz w:val="24"/>
        <w:szCs w:val="24"/>
      </w:rPr>
      <w:t>1</w:t>
    </w:r>
    <w:r w:rsidR="002C73F2" w:rsidRPr="000A5D61">
      <w:rPr>
        <w:rStyle w:val="PageNumber"/>
        <w:rFonts w:ascii="Arial" w:hAnsi="Arial" w:cs="Arial"/>
        <w:sz w:val="24"/>
        <w:szCs w:val="24"/>
      </w:rPr>
      <w:fldChar w:fldCharType="end"/>
    </w:r>
    <w:r w:rsidRPr="00B21D22">
      <w:rPr>
        <w:rStyle w:val="PageNumber"/>
        <w:rFonts w:ascii="Arial" w:hAnsi="Arial" w:cs="Arial"/>
        <w:sz w:val="24"/>
        <w:szCs w:val="24"/>
      </w:rPr>
      <w:tab/>
      <w:t>71153</w:t>
    </w:r>
  </w:p>
  <w:p w:rsidR="00B312BD" w:rsidRPr="00B21D22" w:rsidRDefault="00B312BD" w:rsidP="00B21D22">
    <w:pPr>
      <w:pStyle w:val="Footer"/>
      <w:tabs>
        <w:tab w:val="clear" w:pos="4320"/>
        <w:tab w:val="clear" w:pos="8640"/>
        <w:tab w:val="center" w:pos="4680"/>
        <w:tab w:val="right" w:pos="9360"/>
      </w:tabs>
      <w:rPr>
        <w:rFonts w:ascii="Arial" w:hAnsi="Arial" w:cs="Arial"/>
        <w:sz w:val="24"/>
        <w:szCs w:val="24"/>
      </w:rPr>
    </w:pPr>
    <w:r>
      <w:rPr>
        <w:rFonts w:ascii="Arial" w:hAnsi="Arial" w:cs="Arial"/>
        <w:sz w:val="24"/>
        <w:szCs w:val="24"/>
      </w:rPr>
      <w:t xml:space="preserve">Effective Date: </w:t>
    </w:r>
    <w:r w:rsidR="006F786E">
      <w:rPr>
        <w:rFonts w:ascii="Arial" w:hAnsi="Arial" w:cs="Arial"/>
        <w:sz w:val="24"/>
        <w:szCs w:val="24"/>
      </w:rPr>
      <w:t xml:space="preserve"> </w:t>
    </w:r>
    <w:r>
      <w:rPr>
        <w:rFonts w:ascii="Arial" w:hAnsi="Arial" w:cs="Arial"/>
        <w:sz w:val="24"/>
        <w:szCs w:val="24"/>
      </w:rPr>
      <w:t>01/01/12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BD" w:rsidRPr="006F786E" w:rsidRDefault="00B312BD" w:rsidP="00862DDB">
    <w:pPr>
      <w:tabs>
        <w:tab w:val="center" w:pos="6480"/>
        <w:tab w:val="right" w:pos="13680"/>
      </w:tabs>
      <w:rPr>
        <w:rFonts w:ascii="Arial" w:hAnsi="Arial" w:cs="Arial"/>
        <w:sz w:val="24"/>
        <w:szCs w:val="24"/>
      </w:rPr>
    </w:pPr>
  </w:p>
  <w:p w:rsidR="00B312BD" w:rsidRDefault="00B312BD" w:rsidP="00862DDB">
    <w:pPr>
      <w:tabs>
        <w:tab w:val="center" w:pos="6480"/>
        <w:tab w:val="right" w:pos="12960"/>
      </w:tabs>
      <w:rPr>
        <w:rFonts w:ascii="Arial" w:hAnsi="Arial" w:cs="Arial"/>
        <w:sz w:val="24"/>
        <w:szCs w:val="24"/>
      </w:rPr>
    </w:pPr>
    <w:r>
      <w:rPr>
        <w:rFonts w:ascii="Arial" w:hAnsi="Arial" w:cs="Arial"/>
        <w:sz w:val="24"/>
        <w:szCs w:val="24"/>
      </w:rPr>
      <w:t xml:space="preserve">Issue Date: </w:t>
    </w:r>
    <w:r w:rsidR="006F786E">
      <w:rPr>
        <w:rFonts w:ascii="Arial" w:hAnsi="Arial" w:cs="Arial"/>
        <w:sz w:val="24"/>
        <w:szCs w:val="24"/>
      </w:rPr>
      <w:t xml:space="preserve"> 12/05/11</w:t>
    </w:r>
    <w:r>
      <w:rPr>
        <w:rFonts w:ascii="Arial" w:hAnsi="Arial" w:cs="Arial"/>
        <w:sz w:val="24"/>
        <w:szCs w:val="24"/>
      </w:rPr>
      <w:tab/>
      <w:t>Att1</w:t>
    </w:r>
    <w:r w:rsidRPr="00862DDB">
      <w:rPr>
        <w:rFonts w:ascii="Arial" w:hAnsi="Arial" w:cs="Arial"/>
        <w:sz w:val="24"/>
        <w:szCs w:val="24"/>
      </w:rPr>
      <w:t>-</w:t>
    </w:r>
    <w:r w:rsidR="002C73F2" w:rsidRPr="00862DDB">
      <w:rPr>
        <w:rStyle w:val="PageNumber"/>
        <w:rFonts w:ascii="Arial" w:hAnsi="Arial" w:cs="Arial"/>
        <w:sz w:val="24"/>
        <w:szCs w:val="24"/>
      </w:rPr>
      <w:fldChar w:fldCharType="begin"/>
    </w:r>
    <w:r w:rsidRPr="00862DDB">
      <w:rPr>
        <w:rStyle w:val="PageNumber"/>
        <w:rFonts w:ascii="Arial" w:hAnsi="Arial" w:cs="Arial"/>
        <w:sz w:val="24"/>
        <w:szCs w:val="24"/>
      </w:rPr>
      <w:instrText xml:space="preserve"> PAGE </w:instrText>
    </w:r>
    <w:r w:rsidR="002C73F2" w:rsidRPr="00862DDB">
      <w:rPr>
        <w:rStyle w:val="PageNumber"/>
        <w:rFonts w:ascii="Arial" w:hAnsi="Arial" w:cs="Arial"/>
        <w:sz w:val="24"/>
        <w:szCs w:val="24"/>
      </w:rPr>
      <w:fldChar w:fldCharType="separate"/>
    </w:r>
    <w:r w:rsidR="006F786E">
      <w:rPr>
        <w:rStyle w:val="PageNumber"/>
        <w:rFonts w:ascii="Arial" w:hAnsi="Arial" w:cs="Arial"/>
        <w:noProof/>
        <w:sz w:val="24"/>
        <w:szCs w:val="24"/>
      </w:rPr>
      <w:t>1</w:t>
    </w:r>
    <w:r w:rsidR="002C73F2" w:rsidRPr="00862DDB">
      <w:rPr>
        <w:rStyle w:val="PageNumber"/>
        <w:rFonts w:ascii="Arial" w:hAnsi="Arial" w:cs="Arial"/>
        <w:sz w:val="24"/>
        <w:szCs w:val="24"/>
      </w:rPr>
      <w:fldChar w:fldCharType="end"/>
    </w:r>
    <w:r>
      <w:rPr>
        <w:rStyle w:val="PageNumber"/>
      </w:rPr>
      <w:tab/>
    </w:r>
    <w:r>
      <w:rPr>
        <w:rFonts w:ascii="Arial" w:hAnsi="Arial" w:cs="Arial"/>
        <w:sz w:val="24"/>
        <w:szCs w:val="24"/>
      </w:rPr>
      <w:t>71153</w:t>
    </w:r>
  </w:p>
  <w:p w:rsidR="00B312BD" w:rsidRDefault="00B312BD" w:rsidP="00E64931">
    <w:pPr>
      <w:pStyle w:val="Footer"/>
      <w:tabs>
        <w:tab w:val="clear" w:pos="4320"/>
        <w:tab w:val="clear" w:pos="8640"/>
        <w:tab w:val="center" w:pos="4680"/>
        <w:tab w:val="right" w:pos="9360"/>
      </w:tabs>
      <w:rPr>
        <w:rFonts w:ascii="Arial" w:hAnsi="Arial" w:cs="Arial"/>
        <w:sz w:val="24"/>
        <w:szCs w:val="24"/>
      </w:rPr>
    </w:pPr>
    <w:r>
      <w:rPr>
        <w:rFonts w:ascii="Arial" w:hAnsi="Arial" w:cs="Arial"/>
        <w:sz w:val="24"/>
        <w:szCs w:val="24"/>
      </w:rPr>
      <w:t xml:space="preserve">Effective Date: </w:t>
    </w:r>
    <w:r w:rsidR="006F786E">
      <w:rPr>
        <w:rFonts w:ascii="Arial" w:hAnsi="Arial" w:cs="Arial"/>
        <w:sz w:val="24"/>
        <w:szCs w:val="24"/>
      </w:rPr>
      <w:t xml:space="preserve"> </w:t>
    </w:r>
    <w:r>
      <w:rPr>
        <w:rFonts w:ascii="Arial" w:hAnsi="Arial" w:cs="Arial"/>
        <w:sz w:val="24"/>
        <w:szCs w:val="24"/>
      </w:rPr>
      <w:t>01/01/12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369" w:rsidRDefault="00721369">
      <w:r>
        <w:separator/>
      </w:r>
    </w:p>
  </w:footnote>
  <w:footnote w:type="continuationSeparator" w:id="0">
    <w:p w:rsidR="00721369" w:rsidRDefault="007213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BD" w:rsidRDefault="00B312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BD" w:rsidRDefault="00B312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528E8"/>
    <w:multiLevelType w:val="hybridMultilevel"/>
    <w:tmpl w:val="7C6012BE"/>
    <w:lvl w:ilvl="0" w:tplc="A5C62BA4">
      <w:start w:val="5"/>
      <w:numFmt w:val="lowerLetter"/>
      <w:lvlText w:val="%1."/>
      <w:lvlJc w:val="left"/>
      <w:pPr>
        <w:tabs>
          <w:tab w:val="num" w:pos="994"/>
        </w:tabs>
        <w:ind w:left="994" w:hanging="360"/>
      </w:pPr>
      <w:rPr>
        <w:rFonts w:hint="default"/>
      </w:rPr>
    </w:lvl>
    <w:lvl w:ilvl="1" w:tplc="04090019" w:tentative="1">
      <w:start w:val="1"/>
      <w:numFmt w:val="lowerLetter"/>
      <w:lvlText w:val="%2."/>
      <w:lvlJc w:val="left"/>
      <w:pPr>
        <w:tabs>
          <w:tab w:val="num" w:pos="1714"/>
        </w:tabs>
        <w:ind w:left="1714" w:hanging="360"/>
      </w:pPr>
    </w:lvl>
    <w:lvl w:ilvl="2" w:tplc="0409001B" w:tentative="1">
      <w:start w:val="1"/>
      <w:numFmt w:val="lowerRoman"/>
      <w:lvlText w:val="%3."/>
      <w:lvlJc w:val="right"/>
      <w:pPr>
        <w:tabs>
          <w:tab w:val="num" w:pos="2434"/>
        </w:tabs>
        <w:ind w:left="2434" w:hanging="180"/>
      </w:p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1">
    <w:nsid w:val="14441CED"/>
    <w:multiLevelType w:val="hybridMultilevel"/>
    <w:tmpl w:val="38D6F6FE"/>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ED287A"/>
    <w:multiLevelType w:val="hybridMultilevel"/>
    <w:tmpl w:val="DA3CC286"/>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0F60BC"/>
    <w:multiLevelType w:val="hybridMultilevel"/>
    <w:tmpl w:val="8DB6E6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264F2"/>
    <w:multiLevelType w:val="hybridMultilevel"/>
    <w:tmpl w:val="FD9C03BC"/>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AB2876"/>
    <w:multiLevelType w:val="hybridMultilevel"/>
    <w:tmpl w:val="F31035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FE31FE"/>
    <w:multiLevelType w:val="hybridMultilevel"/>
    <w:tmpl w:val="85104C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16C9D"/>
    <w:multiLevelType w:val="hybridMultilevel"/>
    <w:tmpl w:val="241E1A1C"/>
    <w:lvl w:ilvl="0" w:tplc="316EC842">
      <w:start w:val="3"/>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nsid w:val="443160EF"/>
    <w:multiLevelType w:val="hybridMultilevel"/>
    <w:tmpl w:val="F4A03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D2B2F24"/>
    <w:multiLevelType w:val="hybridMultilevel"/>
    <w:tmpl w:val="44EA35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904384"/>
    <w:multiLevelType w:val="hybridMultilevel"/>
    <w:tmpl w:val="B61A71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598D3804"/>
    <w:multiLevelType w:val="hybridMultilevel"/>
    <w:tmpl w:val="FD5691A0"/>
    <w:lvl w:ilvl="0" w:tplc="17F8CD78">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BAB56E9"/>
    <w:multiLevelType w:val="hybridMultilevel"/>
    <w:tmpl w:val="DD78D2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506442"/>
    <w:multiLevelType w:val="hybridMultilevel"/>
    <w:tmpl w:val="F416AE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2"/>
  </w:num>
  <w:num w:numId="3">
    <w:abstractNumId w:val="9"/>
  </w:num>
  <w:num w:numId="4">
    <w:abstractNumId w:val="5"/>
  </w:num>
  <w:num w:numId="5">
    <w:abstractNumId w:val="7"/>
  </w:num>
  <w:num w:numId="6">
    <w:abstractNumId w:val="10"/>
  </w:num>
  <w:num w:numId="7">
    <w:abstractNumId w:val="13"/>
  </w:num>
  <w:num w:numId="8">
    <w:abstractNumId w:val="6"/>
  </w:num>
  <w:num w:numId="9">
    <w:abstractNumId w:val="11"/>
  </w:num>
  <w:num w:numId="10">
    <w:abstractNumId w:val="2"/>
  </w:num>
  <w:num w:numId="11">
    <w:abstractNumId w:val="1"/>
  </w:num>
  <w:num w:numId="12">
    <w:abstractNumId w:val="4"/>
  </w:num>
  <w:num w:numId="13">
    <w:abstractNumId w:val="8"/>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proofState w:spelling="clean" w:grammar="clean"/>
  <w:stylePaneFormatFilter w:val="3F01"/>
  <w:doNotTrackFormatting/>
  <w:defaultTabStop w:val="634"/>
  <w:drawingGridHorizontalSpacing w:val="10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811EF0"/>
    <w:rsid w:val="00002CB8"/>
    <w:rsid w:val="00004E0D"/>
    <w:rsid w:val="000127B3"/>
    <w:rsid w:val="000144CC"/>
    <w:rsid w:val="00030760"/>
    <w:rsid w:val="000734B1"/>
    <w:rsid w:val="0008112F"/>
    <w:rsid w:val="00083E6D"/>
    <w:rsid w:val="00087DA7"/>
    <w:rsid w:val="000A5D61"/>
    <w:rsid w:val="000B5D85"/>
    <w:rsid w:val="000B64AC"/>
    <w:rsid w:val="000F2726"/>
    <w:rsid w:val="000F674E"/>
    <w:rsid w:val="0010026C"/>
    <w:rsid w:val="00111C0A"/>
    <w:rsid w:val="00115309"/>
    <w:rsid w:val="00134108"/>
    <w:rsid w:val="00135C7A"/>
    <w:rsid w:val="00136AD4"/>
    <w:rsid w:val="0014198A"/>
    <w:rsid w:val="00153C66"/>
    <w:rsid w:val="00162728"/>
    <w:rsid w:val="00181151"/>
    <w:rsid w:val="00182177"/>
    <w:rsid w:val="00185A75"/>
    <w:rsid w:val="001D087E"/>
    <w:rsid w:val="002163A7"/>
    <w:rsid w:val="00224229"/>
    <w:rsid w:val="00226FB7"/>
    <w:rsid w:val="00230BF1"/>
    <w:rsid w:val="00236B4E"/>
    <w:rsid w:val="00241E26"/>
    <w:rsid w:val="00253DDE"/>
    <w:rsid w:val="002662CF"/>
    <w:rsid w:val="002A7A1E"/>
    <w:rsid w:val="002C73F2"/>
    <w:rsid w:val="002C7ED7"/>
    <w:rsid w:val="0030011B"/>
    <w:rsid w:val="0030024E"/>
    <w:rsid w:val="00320CC3"/>
    <w:rsid w:val="00327FEE"/>
    <w:rsid w:val="003342E2"/>
    <w:rsid w:val="00337283"/>
    <w:rsid w:val="003503B4"/>
    <w:rsid w:val="00360E6C"/>
    <w:rsid w:val="00365F21"/>
    <w:rsid w:val="00391CC1"/>
    <w:rsid w:val="00394733"/>
    <w:rsid w:val="003972ED"/>
    <w:rsid w:val="003A1350"/>
    <w:rsid w:val="003A3BA5"/>
    <w:rsid w:val="003C1B4F"/>
    <w:rsid w:val="003F01D6"/>
    <w:rsid w:val="003F7D67"/>
    <w:rsid w:val="0040608F"/>
    <w:rsid w:val="00433F57"/>
    <w:rsid w:val="00453C73"/>
    <w:rsid w:val="00477400"/>
    <w:rsid w:val="004A3E49"/>
    <w:rsid w:val="004A6B43"/>
    <w:rsid w:val="004A78A2"/>
    <w:rsid w:val="004E5716"/>
    <w:rsid w:val="004E6DEE"/>
    <w:rsid w:val="00513886"/>
    <w:rsid w:val="0052695F"/>
    <w:rsid w:val="00561208"/>
    <w:rsid w:val="00564D61"/>
    <w:rsid w:val="00565FCE"/>
    <w:rsid w:val="005748D8"/>
    <w:rsid w:val="00590315"/>
    <w:rsid w:val="005B4C3F"/>
    <w:rsid w:val="006066F8"/>
    <w:rsid w:val="00614BFD"/>
    <w:rsid w:val="00616251"/>
    <w:rsid w:val="00625870"/>
    <w:rsid w:val="00634EC3"/>
    <w:rsid w:val="00653922"/>
    <w:rsid w:val="0067151E"/>
    <w:rsid w:val="006721B5"/>
    <w:rsid w:val="006A5FCC"/>
    <w:rsid w:val="006D0CBF"/>
    <w:rsid w:val="006D40D6"/>
    <w:rsid w:val="006F786E"/>
    <w:rsid w:val="0071526D"/>
    <w:rsid w:val="00721369"/>
    <w:rsid w:val="00735D62"/>
    <w:rsid w:val="00752ED2"/>
    <w:rsid w:val="00797956"/>
    <w:rsid w:val="007E698D"/>
    <w:rsid w:val="007F7155"/>
    <w:rsid w:val="00811EF0"/>
    <w:rsid w:val="008170FD"/>
    <w:rsid w:val="00831487"/>
    <w:rsid w:val="00842730"/>
    <w:rsid w:val="00862DDB"/>
    <w:rsid w:val="0086363C"/>
    <w:rsid w:val="008874CD"/>
    <w:rsid w:val="009012B2"/>
    <w:rsid w:val="0090162F"/>
    <w:rsid w:val="009120C1"/>
    <w:rsid w:val="00925702"/>
    <w:rsid w:val="009315B5"/>
    <w:rsid w:val="00935257"/>
    <w:rsid w:val="009527D9"/>
    <w:rsid w:val="009614F1"/>
    <w:rsid w:val="00986905"/>
    <w:rsid w:val="00997B2B"/>
    <w:rsid w:val="009A3819"/>
    <w:rsid w:val="009A7848"/>
    <w:rsid w:val="009E5E40"/>
    <w:rsid w:val="00A337E4"/>
    <w:rsid w:val="00A3716A"/>
    <w:rsid w:val="00A43A18"/>
    <w:rsid w:val="00A50253"/>
    <w:rsid w:val="00A52A05"/>
    <w:rsid w:val="00A74315"/>
    <w:rsid w:val="00A82839"/>
    <w:rsid w:val="00AA36FA"/>
    <w:rsid w:val="00AB17E2"/>
    <w:rsid w:val="00AB4BE6"/>
    <w:rsid w:val="00AC0BB6"/>
    <w:rsid w:val="00AD14CA"/>
    <w:rsid w:val="00AD28DC"/>
    <w:rsid w:val="00AD6729"/>
    <w:rsid w:val="00B11847"/>
    <w:rsid w:val="00B21D22"/>
    <w:rsid w:val="00B312BD"/>
    <w:rsid w:val="00B40D48"/>
    <w:rsid w:val="00BA0BF6"/>
    <w:rsid w:val="00BA75CD"/>
    <w:rsid w:val="00BC13C4"/>
    <w:rsid w:val="00BE0D94"/>
    <w:rsid w:val="00C80A14"/>
    <w:rsid w:val="00C83152"/>
    <w:rsid w:val="00C84E47"/>
    <w:rsid w:val="00CB042E"/>
    <w:rsid w:val="00CE6323"/>
    <w:rsid w:val="00CF1523"/>
    <w:rsid w:val="00CF7B65"/>
    <w:rsid w:val="00D10D49"/>
    <w:rsid w:val="00D43CCF"/>
    <w:rsid w:val="00D537DC"/>
    <w:rsid w:val="00D73FE1"/>
    <w:rsid w:val="00D83EFE"/>
    <w:rsid w:val="00DB00E3"/>
    <w:rsid w:val="00DB44C3"/>
    <w:rsid w:val="00DC590C"/>
    <w:rsid w:val="00DE014A"/>
    <w:rsid w:val="00DE1A26"/>
    <w:rsid w:val="00DF7C77"/>
    <w:rsid w:val="00E078E5"/>
    <w:rsid w:val="00E136C6"/>
    <w:rsid w:val="00E2571B"/>
    <w:rsid w:val="00E3512D"/>
    <w:rsid w:val="00E36127"/>
    <w:rsid w:val="00E511EB"/>
    <w:rsid w:val="00E60FA1"/>
    <w:rsid w:val="00E64931"/>
    <w:rsid w:val="00E71070"/>
    <w:rsid w:val="00E803CF"/>
    <w:rsid w:val="00E87209"/>
    <w:rsid w:val="00EA6DC3"/>
    <w:rsid w:val="00EC2820"/>
    <w:rsid w:val="00EC4061"/>
    <w:rsid w:val="00ED66FA"/>
    <w:rsid w:val="00EE24DC"/>
    <w:rsid w:val="00EE5943"/>
    <w:rsid w:val="00EF5244"/>
    <w:rsid w:val="00F00C89"/>
    <w:rsid w:val="00F04762"/>
    <w:rsid w:val="00F06453"/>
    <w:rsid w:val="00F06F36"/>
    <w:rsid w:val="00F467F9"/>
    <w:rsid w:val="00F617F3"/>
    <w:rsid w:val="00F72D10"/>
    <w:rsid w:val="00F86CE0"/>
    <w:rsid w:val="00F87F72"/>
    <w:rsid w:val="00F93D9D"/>
    <w:rsid w:val="00F968CC"/>
    <w:rsid w:val="00FA6498"/>
    <w:rsid w:val="00FA76B5"/>
    <w:rsid w:val="00FF23F8"/>
    <w:rsid w:val="00FF75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1EF0"/>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1D22"/>
    <w:pPr>
      <w:tabs>
        <w:tab w:val="center" w:pos="4320"/>
        <w:tab w:val="right" w:pos="8640"/>
      </w:tabs>
    </w:pPr>
  </w:style>
  <w:style w:type="paragraph" w:styleId="Footer">
    <w:name w:val="footer"/>
    <w:basedOn w:val="Normal"/>
    <w:rsid w:val="00B21D22"/>
    <w:pPr>
      <w:tabs>
        <w:tab w:val="center" w:pos="4320"/>
        <w:tab w:val="right" w:pos="8640"/>
      </w:tabs>
    </w:pPr>
  </w:style>
  <w:style w:type="character" w:styleId="PageNumber">
    <w:name w:val="page number"/>
    <w:basedOn w:val="DefaultParagraphFont"/>
    <w:rsid w:val="00B21D22"/>
  </w:style>
  <w:style w:type="paragraph" w:styleId="BalloonText">
    <w:name w:val="Balloon Text"/>
    <w:basedOn w:val="Normal"/>
    <w:semiHidden/>
    <w:rsid w:val="00F93D9D"/>
    <w:rPr>
      <w:rFonts w:ascii="Tahoma" w:hAnsi="Tahoma" w:cs="Tahoma"/>
      <w:sz w:val="16"/>
      <w:szCs w:val="16"/>
    </w:rPr>
  </w:style>
  <w:style w:type="table" w:styleId="TableGrid">
    <w:name w:val="Table Grid"/>
    <w:basedOn w:val="TableNormal"/>
    <w:rsid w:val="006066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rsid w:val="00B11847"/>
    <w:rPr>
      <w:color w:val="0000FF"/>
      <w:u w:val="single"/>
    </w:rPr>
  </w:style>
  <w:style w:type="character" w:styleId="FollowedHyperlink">
    <w:name w:val="FollowedHyperlink"/>
    <w:basedOn w:val="DefaultParagraphFont"/>
    <w:rsid w:val="00E87209"/>
    <w:rPr>
      <w:color w:val="800080"/>
      <w:u w:val="single"/>
    </w:rPr>
  </w:style>
  <w:style w:type="paragraph" w:styleId="ListParagraph">
    <w:name w:val="List Paragraph"/>
    <w:basedOn w:val="Normal"/>
    <w:uiPriority w:val="34"/>
    <w:qFormat/>
    <w:rsid w:val="00F617F3"/>
    <w:pPr>
      <w:ind w:left="720"/>
      <w:contextualSpacing/>
    </w:pPr>
  </w:style>
  <w:style w:type="character" w:customStyle="1" w:styleId="rtext1">
    <w:name w:val="rtext1"/>
    <w:basedOn w:val="DefaultParagraphFont"/>
    <w:rsid w:val="002A7A1E"/>
    <w:rPr>
      <w:rFonts w:ascii="Verdana" w:hAnsi="Verdana" w:hint="default"/>
      <w:strike w:val="0"/>
      <w:dstrike w:val="0"/>
      <w:sz w:val="22"/>
      <w:szCs w:val="22"/>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rc.gov/reading-rm/doc-collections/cfr/part050/part050-0072.html" TargetMode="External"/><Relationship Id="rId13" Type="http://schemas.openxmlformats.org/officeDocument/2006/relationships/hyperlink" Target="http://www.nrc.gov/reading-rm/doc-collections/insp-manual/manual-chapter/index.html" TargetMode="External"/><Relationship Id="rId18" Type="http://schemas.openxmlformats.org/officeDocument/2006/relationships/hyperlink" Target="http://www.nrc.gov/reading-rm/doc-collections/insp-manual/technical-guidance/tgnoed.pdf" TargetMode="External"/><Relationship Id="rId26" Type="http://schemas.openxmlformats.org/officeDocument/2006/relationships/hyperlink" Target="http://www.nrc.gov/reading-rm/doc-collections/insp-manual/changenotices/2001/01-006.html" TargetMode="External"/><Relationship Id="rId39" Type="http://schemas.openxmlformats.org/officeDocument/2006/relationships/hyperlink" Target="http://adamswebsearch2.nrc.gov/idmws/ViewDocByAccession.asp?AccessionNumber=ML093620322"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yperlink" Target="http://adamswebsearch2.nrc.gov/idmws/ViewDocByAccession.asp?AccessionNumber=ML061920454" TargetMode="External"/><Relationship Id="rId42"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nrc.gov/reading-rm/doc-collections/insp-manual/manual-chapter/index.html" TargetMode="External"/><Relationship Id="rId17" Type="http://schemas.openxmlformats.org/officeDocument/2006/relationships/hyperlink" Target="http://www.nrc.gov/reading-rm/doc-collections/insp-manual/inspection-procedure/index.html" TargetMode="External"/><Relationship Id="rId25" Type="http://schemas.openxmlformats.org/officeDocument/2006/relationships/hyperlink" Target="http://www.nrc.gov/reading-rm/doc-collections/insp-manual/changenotices/2000/00-005.html" TargetMode="External"/><Relationship Id="rId33" Type="http://schemas.openxmlformats.org/officeDocument/2006/relationships/hyperlink" Target="http://adamswebsearch2.nrc.gov/idmws/ViewDocByAccession.asp?AccessionNumber=ML061920444" TargetMode="External"/><Relationship Id="rId38" Type="http://schemas.openxmlformats.org/officeDocument/2006/relationships/hyperlink" Target="http://adamswebsearch2.nrc.gov/idmws/ViewDocByAccession.asp?AccessionNumber=ML100330328" TargetMode="External"/><Relationship Id="rId2" Type="http://schemas.openxmlformats.org/officeDocument/2006/relationships/numbering" Target="numbering.xml"/><Relationship Id="rId16" Type="http://schemas.openxmlformats.org/officeDocument/2006/relationships/hyperlink" Target="http://www.nrc.gov/reading-rm/doc-collections/insp-manual/inspection-procedure/index.html" TargetMode="External"/><Relationship Id="rId20" Type="http://schemas.openxmlformats.org/officeDocument/2006/relationships/image" Target="media/image1.png"/><Relationship Id="rId29" Type="http://schemas.openxmlformats.org/officeDocument/2006/relationships/hyperlink" Target="http://www.nrc.gov/reading-rm/doc-collections/insp-manual/changenotices/2003/03-020.html"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manual-chapter/index.html" TargetMode="External"/><Relationship Id="rId24" Type="http://schemas.openxmlformats.org/officeDocument/2006/relationships/footer" Target="footer4.xml"/><Relationship Id="rId32" Type="http://schemas.openxmlformats.org/officeDocument/2006/relationships/hyperlink" Target="https://nrodrp.nrc.gov/idmws/ViewDocByAccession.asp?AccessionNumber=ML061570089" TargetMode="External"/><Relationship Id="rId37" Type="http://schemas.openxmlformats.org/officeDocument/2006/relationships/hyperlink" Target="http://adamswebsearch2.nrc.gov/idmws/ViewDocByAccession.asp?AccessionNumber=ML080280581" TargetMode="External"/><Relationship Id="rId40" Type="http://schemas.openxmlformats.org/officeDocument/2006/relationships/hyperlink" Target="http://adamswebsearch2.nrc.gov/idmws/ViewDocByAccession.asp?AccessionNumber=ML11178A329" TargetMode="External"/><Relationship Id="rId5" Type="http://schemas.openxmlformats.org/officeDocument/2006/relationships/webSettings" Target="webSettings.xml"/><Relationship Id="rId15" Type="http://schemas.openxmlformats.org/officeDocument/2006/relationships/hyperlink" Target="http://www.nrc.gov/reading-rm/doc-collections/insp-manual/inspection-procedure/index.html" TargetMode="External"/><Relationship Id="rId23" Type="http://schemas.openxmlformats.org/officeDocument/2006/relationships/header" Target="header1.xml"/><Relationship Id="rId28" Type="http://schemas.openxmlformats.org/officeDocument/2006/relationships/hyperlink" Target="http://www.nrc.gov/reading-rm/doc-collections/insp-manual/changenotices/2002/02-017.html" TargetMode="External"/><Relationship Id="rId36" Type="http://schemas.openxmlformats.org/officeDocument/2006/relationships/hyperlink" Target="http://adamswebsearch2.nrc.gov/idmws/ViewDocByAccession.asp?AccessionNumber=ML080390392" TargetMode="External"/><Relationship Id="rId10" Type="http://schemas.openxmlformats.org/officeDocument/2006/relationships/hyperlink" Target="http://www.internal.nrc.gov/ADM/DAS/cag/Management_Directives/md8.3.pdf" TargetMode="External"/><Relationship Id="rId19" Type="http://schemas.openxmlformats.org/officeDocument/2006/relationships/footer" Target="footer1.xml"/><Relationship Id="rId31" Type="http://schemas.openxmlformats.org/officeDocument/2006/relationships/hyperlink" Target="http://adamswebsearch2.nrc.gov/idmws/ViewDocByAccession.asp?AccessionNumber=ML061560504"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rc.gov/reading-rm/doc-collections/cfr/part050/part050-0073.html" TargetMode="External"/><Relationship Id="rId14" Type="http://schemas.openxmlformats.org/officeDocument/2006/relationships/hyperlink" Target="http://www.nrc.gov/reading-rm/doc-collections/insp-manual/manual-chapter/index.html" TargetMode="External"/><Relationship Id="rId22" Type="http://schemas.openxmlformats.org/officeDocument/2006/relationships/footer" Target="footer3.xml"/><Relationship Id="rId27" Type="http://schemas.openxmlformats.org/officeDocument/2006/relationships/hyperlink" Target="http://www.nrc.gov/reading-rm/doc-collections/insp-manual/changenotices/2002/02-001.html" TargetMode="External"/><Relationship Id="rId30" Type="http://schemas.openxmlformats.org/officeDocument/2006/relationships/hyperlink" Target="http://adamswebsearch2.nrc.gov/idmws/ViewDocByAccession.asp?AccessionNumber=ML061560454" TargetMode="External"/><Relationship Id="rId35" Type="http://schemas.openxmlformats.org/officeDocument/2006/relationships/hyperlink" Target="https://nrodrp.nrc.gov/idmws/ViewDocByAccession.asp?AccessionNumber=ML06177016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D65BF-62FC-47EC-BCA6-E59593568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6103</Words>
  <Characters>34791</Characters>
  <Application>Microsoft Office Word</Application>
  <DocSecurity>2</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40813</CharactersWithSpaces>
  <SharedDoc>false</SharedDoc>
  <HLinks>
    <vt:vector size="84" baseType="variant">
      <vt:variant>
        <vt:i4>2687072</vt:i4>
      </vt:variant>
      <vt:variant>
        <vt:i4>41</vt:i4>
      </vt:variant>
      <vt:variant>
        <vt:i4>0</vt:i4>
      </vt:variant>
      <vt:variant>
        <vt:i4>5</vt:i4>
      </vt:variant>
      <vt:variant>
        <vt:lpwstr>http://www.nrc.gov/reading-rm/doc-collections/insp-manual/technical-guidance/tgnoed.pdf</vt:lpwstr>
      </vt:variant>
      <vt:variant>
        <vt:lpwstr/>
      </vt:variant>
      <vt:variant>
        <vt:i4>3145770</vt:i4>
      </vt:variant>
      <vt:variant>
        <vt:i4>38</vt:i4>
      </vt:variant>
      <vt:variant>
        <vt:i4>0</vt:i4>
      </vt:variant>
      <vt:variant>
        <vt:i4>5</vt:i4>
      </vt:variant>
      <vt:variant>
        <vt:lpwstr>http://www.nrc.gov/reading-rm/doc-collections/cfr/part050/part050-0073.html</vt:lpwstr>
      </vt:variant>
      <vt:variant>
        <vt:lpwstr/>
      </vt:variant>
      <vt:variant>
        <vt:i4>4718660</vt:i4>
      </vt:variant>
      <vt:variant>
        <vt:i4>35</vt:i4>
      </vt:variant>
      <vt:variant>
        <vt:i4>0</vt:i4>
      </vt:variant>
      <vt:variant>
        <vt:i4>5</vt:i4>
      </vt:variant>
      <vt:variant>
        <vt:lpwstr>http://www.nrc.gov/about-nrc/regulatory/enforcement/enforce-pol.html</vt:lpwstr>
      </vt:variant>
      <vt:variant>
        <vt:lpwstr/>
      </vt:variant>
      <vt:variant>
        <vt:i4>3735677</vt:i4>
      </vt:variant>
      <vt:variant>
        <vt:i4>32</vt:i4>
      </vt:variant>
      <vt:variant>
        <vt:i4>0</vt:i4>
      </vt:variant>
      <vt:variant>
        <vt:i4>5</vt:i4>
      </vt:variant>
      <vt:variant>
        <vt:lpwstr>http://www.nrc.gov/about-nrc/regulatory/enforcement/guidance.html</vt:lpwstr>
      </vt:variant>
      <vt:variant>
        <vt:lpwstr>manual</vt:lpwstr>
      </vt:variant>
      <vt:variant>
        <vt:i4>5111833</vt:i4>
      </vt:variant>
      <vt:variant>
        <vt:i4>29</vt:i4>
      </vt:variant>
      <vt:variant>
        <vt:i4>0</vt:i4>
      </vt:variant>
      <vt:variant>
        <vt:i4>5</vt:i4>
      </vt:variant>
      <vt:variant>
        <vt:lpwstr>http://www.nrc.gov/reading-rm/doc-collections/insp-manual/inspection-procedure/index.html</vt:lpwstr>
      </vt:variant>
      <vt:variant>
        <vt:lpwstr/>
      </vt:variant>
      <vt:variant>
        <vt:i4>5111833</vt:i4>
      </vt:variant>
      <vt:variant>
        <vt:i4>26</vt:i4>
      </vt:variant>
      <vt:variant>
        <vt:i4>0</vt:i4>
      </vt:variant>
      <vt:variant>
        <vt:i4>5</vt:i4>
      </vt:variant>
      <vt:variant>
        <vt:lpwstr>http://www.nrc.gov/reading-rm/doc-collections/insp-manual/inspection-procedure/index.html</vt:lpwstr>
      </vt:variant>
      <vt:variant>
        <vt:lpwstr/>
      </vt:variant>
      <vt:variant>
        <vt:i4>5111833</vt:i4>
      </vt:variant>
      <vt:variant>
        <vt:i4>23</vt:i4>
      </vt:variant>
      <vt:variant>
        <vt:i4>0</vt:i4>
      </vt:variant>
      <vt:variant>
        <vt:i4>5</vt:i4>
      </vt:variant>
      <vt:variant>
        <vt:lpwstr>http://www.nrc.gov/reading-rm/doc-collections/insp-manual/inspection-procedure/index.html</vt:lpwstr>
      </vt:variant>
      <vt:variant>
        <vt:lpwstr/>
      </vt:variant>
      <vt:variant>
        <vt:i4>2228325</vt:i4>
      </vt:variant>
      <vt:variant>
        <vt:i4>20</vt:i4>
      </vt:variant>
      <vt:variant>
        <vt:i4>0</vt:i4>
      </vt:variant>
      <vt:variant>
        <vt:i4>5</vt:i4>
      </vt:variant>
      <vt:variant>
        <vt:lpwstr>http://www.nrc.gov/reading-rm/doc-collections/insp-manual/manual-chapter/index.html</vt:lpwstr>
      </vt:variant>
      <vt:variant>
        <vt:lpwstr/>
      </vt:variant>
      <vt:variant>
        <vt:i4>2228325</vt:i4>
      </vt:variant>
      <vt:variant>
        <vt:i4>17</vt:i4>
      </vt:variant>
      <vt:variant>
        <vt:i4>0</vt:i4>
      </vt:variant>
      <vt:variant>
        <vt:i4>5</vt:i4>
      </vt:variant>
      <vt:variant>
        <vt:lpwstr>http://www.nrc.gov/reading-rm/doc-collections/insp-manual/manual-chapter/index.html</vt:lpwstr>
      </vt:variant>
      <vt:variant>
        <vt:lpwstr/>
      </vt:variant>
      <vt:variant>
        <vt:i4>2228325</vt:i4>
      </vt:variant>
      <vt:variant>
        <vt:i4>14</vt:i4>
      </vt:variant>
      <vt:variant>
        <vt:i4>0</vt:i4>
      </vt:variant>
      <vt:variant>
        <vt:i4>5</vt:i4>
      </vt:variant>
      <vt:variant>
        <vt:lpwstr>http://www.nrc.gov/reading-rm/doc-collections/insp-manual/manual-chapter/index.html</vt:lpwstr>
      </vt:variant>
      <vt:variant>
        <vt:lpwstr/>
      </vt:variant>
      <vt:variant>
        <vt:i4>2228325</vt:i4>
      </vt:variant>
      <vt:variant>
        <vt:i4>11</vt:i4>
      </vt:variant>
      <vt:variant>
        <vt:i4>0</vt:i4>
      </vt:variant>
      <vt:variant>
        <vt:i4>5</vt:i4>
      </vt:variant>
      <vt:variant>
        <vt:lpwstr>http://www.nrc.gov/reading-rm/doc-collections/insp-manual/manual-chapter/index.html</vt:lpwstr>
      </vt:variant>
      <vt:variant>
        <vt:lpwstr/>
      </vt:variant>
      <vt:variant>
        <vt:i4>8257545</vt:i4>
      </vt:variant>
      <vt:variant>
        <vt:i4>8</vt:i4>
      </vt:variant>
      <vt:variant>
        <vt:i4>0</vt:i4>
      </vt:variant>
      <vt:variant>
        <vt:i4>5</vt:i4>
      </vt:variant>
      <vt:variant>
        <vt:lpwstr>http://www.internal.nrc.gov/ADM/DAS/cag/Management_Directives/md8.3.pdf</vt:lpwstr>
      </vt:variant>
      <vt:variant>
        <vt:lpwstr/>
      </vt:variant>
      <vt:variant>
        <vt:i4>3473535</vt:i4>
      </vt:variant>
      <vt:variant>
        <vt:i4>5</vt:i4>
      </vt:variant>
      <vt:variant>
        <vt:i4>0</vt:i4>
      </vt:variant>
      <vt:variant>
        <vt:i4>5</vt:i4>
      </vt:variant>
      <vt:variant>
        <vt:lpwstr>http://www.nrc.gov/reading-rm/doc-collections/nuregs/staff/sr1022/</vt:lpwstr>
      </vt:variant>
      <vt:variant>
        <vt:lpwstr/>
      </vt:variant>
      <vt:variant>
        <vt:i4>7340076</vt:i4>
      </vt:variant>
      <vt:variant>
        <vt:i4>2</vt:i4>
      </vt:variant>
      <vt:variant>
        <vt:i4>0</vt:i4>
      </vt:variant>
      <vt:variant>
        <vt:i4>5</vt:i4>
      </vt:variant>
      <vt:variant>
        <vt:lpwstr>http://www.nrc.gov/reading-rm/doc-collections/enforcement/notices/more.html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2010-02-01T20:22:00Z</cp:lastPrinted>
  <dcterms:created xsi:type="dcterms:W3CDTF">2011-12-06T15:24:00Z</dcterms:created>
  <dcterms:modified xsi:type="dcterms:W3CDTF">2011-12-06T15:24:00Z</dcterms:modified>
</cp:coreProperties>
</file>